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674F1E" w:rsidR="005F5C6D" w:rsidP="0037753F" w:rsidRDefault="005F5C6D" w14:paraId="174C7A39" w14:textId="115F0E20">
      <w:pPr>
        <w:spacing w:after="0" w:line="240" w:lineRule="auto"/>
        <w:jc w:val="right"/>
        <w:rPr>
          <w:rFonts w:ascii="Times New Roman" w:hAnsi="Times New Roman" w:cs="Times New Roman"/>
          <w:sz w:val="24"/>
          <w:szCs w:val="24"/>
        </w:rPr>
      </w:pPr>
      <w:r w:rsidRPr="00674F1E">
        <w:rPr>
          <w:rFonts w:ascii="Times New Roman" w:hAnsi="Times New Roman" w:cs="Times New Roman"/>
          <w:sz w:val="24"/>
          <w:szCs w:val="24"/>
        </w:rPr>
        <w:t>EELNÕU</w:t>
      </w:r>
    </w:p>
    <w:p w:rsidRPr="00674F1E" w:rsidR="005F5C6D" w:rsidP="0037753F" w:rsidRDefault="005F5C6D" w14:paraId="6BF9A409" w14:textId="06AD9960" w14:noSpellErr="1">
      <w:pPr>
        <w:spacing w:after="0" w:line="240" w:lineRule="auto"/>
        <w:jc w:val="right"/>
        <w:rPr>
          <w:rFonts w:ascii="Times New Roman" w:hAnsi="Times New Roman" w:cs="Times New Roman"/>
          <w:sz w:val="24"/>
          <w:szCs w:val="24"/>
        </w:rPr>
      </w:pPr>
      <w:commentRangeStart w:id="1991196772"/>
      <w:r w:rsidRPr="18A6DB54" w:rsidR="005F5C6D">
        <w:rPr>
          <w:rFonts w:ascii="Times New Roman" w:hAnsi="Times New Roman" w:cs="Times New Roman"/>
          <w:sz w:val="24"/>
          <w:szCs w:val="24"/>
        </w:rPr>
        <w:t>XX.XX.2025</w:t>
      </w:r>
      <w:commentRangeEnd w:id="1991196772"/>
      <w:r>
        <w:rPr>
          <w:rStyle w:val="CommentReference"/>
        </w:rPr>
        <w:commentReference w:id="1991196772"/>
      </w:r>
    </w:p>
    <w:p w:rsidRPr="00674F1E" w:rsidR="005F5C6D" w:rsidP="0037753F" w:rsidRDefault="005F5C6D" w14:paraId="6316EA79" w14:textId="4CE1B0BF">
      <w:pPr>
        <w:spacing w:after="0" w:line="240" w:lineRule="auto"/>
        <w:jc w:val="both"/>
        <w:rPr>
          <w:rFonts w:ascii="Times New Roman" w:hAnsi="Times New Roman" w:cs="Times New Roman"/>
          <w:sz w:val="24"/>
          <w:szCs w:val="24"/>
        </w:rPr>
      </w:pPr>
    </w:p>
    <w:p w:rsidRPr="0037753F" w:rsidR="005F5C6D" w:rsidP="0037753F" w:rsidRDefault="114B6D43" w14:paraId="012E11E2" w14:textId="7FD80924">
      <w:pPr>
        <w:spacing w:after="0" w:line="240" w:lineRule="auto"/>
        <w:jc w:val="center"/>
        <w:rPr>
          <w:rFonts w:ascii="Times New Roman" w:hAnsi="Times New Roman" w:cs="Times New Roman"/>
          <w:sz w:val="32"/>
          <w:szCs w:val="32"/>
        </w:rPr>
      </w:pPr>
      <w:commentRangeStart w:id="1288706739"/>
      <w:r w:rsidRPr="20850E08" w:rsidR="0FC8D5CD">
        <w:rPr>
          <w:rFonts w:ascii="Times New Roman" w:hAnsi="Times New Roman" w:cs="Times New Roman"/>
          <w:b w:val="1"/>
          <w:bCs w:val="1"/>
          <w:sz w:val="32"/>
          <w:szCs w:val="32"/>
        </w:rPr>
        <w:t xml:space="preserve">Energiamajanduse korralduse seaduse </w:t>
      </w:r>
      <w:commentRangeStart w:id="1784483414"/>
      <w:del w:author="Maarja-Liis Lall - JUSTDIGI" w:date="2025-08-08T15:21:30.98Z" w:id="1699152419">
        <w:r w:rsidRPr="20850E08" w:rsidDel="0FC8D5CD">
          <w:rPr>
            <w:rFonts w:ascii="Times New Roman" w:hAnsi="Times New Roman" w:cs="Times New Roman"/>
            <w:b w:val="1"/>
            <w:bCs w:val="1"/>
            <w:sz w:val="32"/>
            <w:szCs w:val="32"/>
          </w:rPr>
          <w:delText>muutmise</w:delText>
        </w:r>
      </w:del>
      <w:ins w:author="Maarja-Liis Lall - JUSTDIGI" w:date="2025-08-08T15:21:31.774Z" w:id="491510951">
        <w:r w:rsidRPr="20850E08" w:rsidR="5D533F98">
          <w:rPr>
            <w:rFonts w:ascii="Times New Roman" w:hAnsi="Times New Roman" w:cs="Times New Roman"/>
            <w:b w:val="1"/>
            <w:bCs w:val="1"/>
            <w:sz w:val="32"/>
            <w:szCs w:val="32"/>
          </w:rPr>
          <w:t>täiendamise</w:t>
        </w:r>
      </w:ins>
      <w:commentRangeEnd w:id="1784483414"/>
      <w:r>
        <w:rPr>
          <w:rStyle w:val="CommentReference"/>
        </w:rPr>
        <w:commentReference w:id="1784483414"/>
      </w:r>
      <w:r w:rsidRPr="20850E08" w:rsidR="0FC8D5CD">
        <w:rPr>
          <w:rFonts w:ascii="Times New Roman" w:hAnsi="Times New Roman" w:cs="Times New Roman"/>
          <w:b w:val="1"/>
          <w:bCs w:val="1"/>
          <w:sz w:val="32"/>
          <w:szCs w:val="32"/>
        </w:rPr>
        <w:t xml:space="preserve"> seadus</w:t>
      </w:r>
      <w:commentRangeEnd w:id="1288706739"/>
      <w:r>
        <w:rPr>
          <w:rStyle w:val="CommentReference"/>
        </w:rPr>
        <w:commentReference w:id="1288706739"/>
      </w:r>
    </w:p>
    <w:p w:rsidRPr="00674F1E" w:rsidR="005F5C6D" w:rsidP="0037753F" w:rsidRDefault="005F5C6D" w14:paraId="5F70AA1F" w14:textId="0946640F">
      <w:pPr>
        <w:spacing w:after="0" w:line="240" w:lineRule="auto"/>
        <w:jc w:val="both"/>
        <w:rPr>
          <w:rFonts w:ascii="Times New Roman" w:hAnsi="Times New Roman" w:cs="Times New Roman"/>
          <w:sz w:val="24"/>
          <w:szCs w:val="24"/>
        </w:rPr>
      </w:pPr>
    </w:p>
    <w:p w:rsidRPr="00674F1E" w:rsidR="005F5C6D" w:rsidP="0037753F" w:rsidRDefault="005F5C6D" w14:paraId="003B48C0" w14:textId="6C7950AA">
      <w:pPr>
        <w:spacing w:after="0" w:line="240" w:lineRule="auto"/>
        <w:jc w:val="both"/>
        <w:rPr>
          <w:rFonts w:ascii="Times New Roman" w:hAnsi="Times New Roman" w:cs="Times New Roman"/>
          <w:sz w:val="24"/>
          <w:szCs w:val="24"/>
        </w:rPr>
      </w:pPr>
      <w:r w:rsidRPr="00674F1E">
        <w:rPr>
          <w:rFonts w:ascii="Times New Roman" w:hAnsi="Times New Roman" w:cs="Times New Roman"/>
          <w:b/>
          <w:bCs/>
          <w:sz w:val="24"/>
          <w:szCs w:val="24"/>
        </w:rPr>
        <w:t>§ 1. Energiamajanduse korralduse seaduse muutmine</w:t>
      </w:r>
    </w:p>
    <w:p w:rsidR="003C6B15" w:rsidP="00AF3FB8" w:rsidRDefault="003C6B15" w14:paraId="543819CF" w14:textId="77777777">
      <w:pPr>
        <w:spacing w:after="0" w:line="240" w:lineRule="auto"/>
        <w:jc w:val="both"/>
        <w:rPr>
          <w:rFonts w:ascii="Times New Roman" w:hAnsi="Times New Roman" w:cs="Times New Roman"/>
          <w:sz w:val="24"/>
          <w:szCs w:val="24"/>
        </w:rPr>
      </w:pPr>
    </w:p>
    <w:p w:rsidRPr="00674F1E" w:rsidR="005F5C6D" w:rsidP="0037753F" w:rsidRDefault="005F5C6D" w14:paraId="7D629263" w14:textId="051872F6" w14:noSpellErr="1">
      <w:pPr>
        <w:spacing w:after="0" w:line="240" w:lineRule="auto"/>
        <w:jc w:val="both"/>
        <w:rPr>
          <w:rFonts w:ascii="Times New Roman" w:hAnsi="Times New Roman" w:cs="Times New Roman"/>
          <w:sz w:val="24"/>
          <w:szCs w:val="24"/>
        </w:rPr>
      </w:pPr>
      <w:r w:rsidRPr="2149CF86" w:rsidR="5481913D">
        <w:rPr>
          <w:rFonts w:ascii="Times New Roman" w:hAnsi="Times New Roman" w:cs="Times New Roman"/>
          <w:sz w:val="24"/>
          <w:szCs w:val="24"/>
        </w:rPr>
        <w:t>Energiamajanduse korralduse seaduses</w:t>
      </w:r>
      <w:r w:rsidRPr="2149CF86" w:rsidR="5481913D">
        <w:rPr>
          <w:rFonts w:ascii="Times New Roman" w:hAnsi="Times New Roman" w:cs="Times New Roman"/>
          <w:b w:val="1"/>
          <w:bCs w:val="1"/>
          <w:sz w:val="24"/>
          <w:szCs w:val="24"/>
        </w:rPr>
        <w:t xml:space="preserve"> </w:t>
      </w:r>
      <w:r w:rsidRPr="2149CF86" w:rsidR="5481913D">
        <w:rPr>
          <w:rFonts w:ascii="Times New Roman" w:hAnsi="Times New Roman" w:cs="Times New Roman"/>
          <w:sz w:val="24"/>
          <w:szCs w:val="24"/>
        </w:rPr>
        <w:t>tehakse järgmised muudatused</w:t>
      </w:r>
      <w:r w:rsidRPr="2149CF86" w:rsidR="5481913D">
        <w:rPr>
          <w:rFonts w:ascii="Times New Roman" w:hAnsi="Times New Roman" w:cs="Times New Roman"/>
          <w:sz w:val="24"/>
          <w:szCs w:val="24"/>
        </w:rPr>
        <w:t>:</w:t>
      </w:r>
    </w:p>
    <w:p w:rsidR="003C6B15" w:rsidP="00AF3FB8" w:rsidRDefault="003C6B15" w14:paraId="56F72FC2" w14:textId="77777777">
      <w:pPr>
        <w:spacing w:after="0" w:line="240" w:lineRule="auto"/>
        <w:jc w:val="both"/>
        <w:rPr>
          <w:rFonts w:ascii="Times New Roman" w:hAnsi="Times New Roman" w:cs="Times New Roman"/>
          <w:b/>
          <w:bCs/>
          <w:sz w:val="24"/>
          <w:szCs w:val="24"/>
        </w:rPr>
      </w:pPr>
    </w:p>
    <w:p w:rsidRPr="0032632F" w:rsidR="005F5C6D" w:rsidP="0037753F" w:rsidRDefault="005F5C6D" w14:paraId="75611CFE" w14:textId="483D7B59">
      <w:pPr>
        <w:spacing w:after="0" w:line="240" w:lineRule="auto"/>
        <w:jc w:val="both"/>
        <w:rPr>
          <w:rFonts w:ascii="Times New Roman" w:hAnsi="Times New Roman" w:cs="Times New Roman"/>
          <w:sz w:val="24"/>
          <w:szCs w:val="24"/>
        </w:rPr>
      </w:pPr>
      <w:r w:rsidRPr="5C0C8BF2">
        <w:rPr>
          <w:rFonts w:ascii="Times New Roman" w:hAnsi="Times New Roman" w:cs="Times New Roman"/>
          <w:b/>
          <w:bCs/>
          <w:sz w:val="24"/>
          <w:szCs w:val="24"/>
        </w:rPr>
        <w:t>1)</w:t>
      </w:r>
      <w:r w:rsidRPr="5C0C8BF2">
        <w:rPr>
          <w:rFonts w:ascii="Times New Roman" w:hAnsi="Times New Roman" w:cs="Times New Roman"/>
          <w:sz w:val="24"/>
          <w:szCs w:val="24"/>
        </w:rPr>
        <w:t xml:space="preserve"> seadust täiendatakse 8</w:t>
      </w:r>
      <w:r w:rsidRPr="5C0C8BF2">
        <w:rPr>
          <w:rFonts w:ascii="Times New Roman" w:hAnsi="Times New Roman" w:cs="Times New Roman"/>
          <w:sz w:val="24"/>
          <w:szCs w:val="24"/>
          <w:vertAlign w:val="superscript"/>
        </w:rPr>
        <w:t>4</w:t>
      </w:r>
      <w:r w:rsidRPr="5C0C8BF2" w:rsidR="00E0189B">
        <w:rPr>
          <w:rFonts w:ascii="Times New Roman" w:hAnsi="Times New Roman" w:cs="Times New Roman"/>
          <w:sz w:val="24"/>
          <w:szCs w:val="24"/>
        </w:rPr>
        <w:t>.</w:t>
      </w:r>
      <w:r w:rsidRPr="5C0C8BF2">
        <w:rPr>
          <w:rFonts w:ascii="Times New Roman" w:hAnsi="Times New Roman" w:cs="Times New Roman"/>
          <w:sz w:val="24"/>
          <w:szCs w:val="24"/>
        </w:rPr>
        <w:t xml:space="preserve"> peatükiga järgmises sõnastuses:</w:t>
      </w:r>
    </w:p>
    <w:p w:rsidRPr="00674F1E" w:rsidR="005F5C6D" w:rsidP="0037753F" w:rsidRDefault="005F5C6D" w14:paraId="29A23728" w14:textId="555F302D">
      <w:pPr>
        <w:spacing w:after="0" w:line="240" w:lineRule="auto"/>
        <w:jc w:val="both"/>
        <w:rPr>
          <w:rFonts w:ascii="Times New Roman" w:hAnsi="Times New Roman" w:cs="Times New Roman"/>
          <w:sz w:val="24"/>
          <w:szCs w:val="24"/>
        </w:rPr>
      </w:pPr>
    </w:p>
    <w:p w:rsidRPr="00674F1E" w:rsidR="005F5C6D" w:rsidP="0037753F" w:rsidRDefault="00DA6F02" w14:paraId="4F2ACF2C" w14:textId="4E42CF1F">
      <w:pPr>
        <w:spacing w:after="0" w:line="240" w:lineRule="auto"/>
        <w:jc w:val="center"/>
        <w:rPr>
          <w:rFonts w:ascii="Times New Roman" w:hAnsi="Times New Roman" w:cs="Times New Roman"/>
          <w:sz w:val="24"/>
          <w:szCs w:val="24"/>
        </w:rPr>
      </w:pPr>
      <w:r w:rsidRPr="00674F1E">
        <w:rPr>
          <w:rFonts w:ascii="Times New Roman" w:hAnsi="Times New Roman" w:cs="Times New Roman"/>
          <w:sz w:val="24"/>
          <w:szCs w:val="24"/>
        </w:rPr>
        <w:t>„</w:t>
      </w:r>
      <w:r w:rsidRPr="00674F1E" w:rsidR="005F5C6D">
        <w:rPr>
          <w:rFonts w:ascii="Times New Roman" w:hAnsi="Times New Roman" w:cs="Times New Roman"/>
          <w:b/>
          <w:bCs/>
          <w:sz w:val="24"/>
          <w:szCs w:val="24"/>
        </w:rPr>
        <w:t>8</w:t>
      </w:r>
      <w:r w:rsidRPr="00674F1E" w:rsidR="005F5C6D">
        <w:rPr>
          <w:rFonts w:ascii="Times New Roman" w:hAnsi="Times New Roman" w:cs="Times New Roman"/>
          <w:b/>
          <w:bCs/>
          <w:sz w:val="24"/>
          <w:szCs w:val="24"/>
          <w:vertAlign w:val="superscript"/>
        </w:rPr>
        <w:t>4</w:t>
      </w:r>
      <w:r w:rsidRPr="00674F1E" w:rsidR="005F5C6D">
        <w:rPr>
          <w:rFonts w:ascii="Times New Roman" w:hAnsi="Times New Roman" w:cs="Times New Roman"/>
          <w:b/>
          <w:bCs/>
          <w:sz w:val="24"/>
          <w:szCs w:val="24"/>
        </w:rPr>
        <w:t>. peatükk</w:t>
      </w:r>
    </w:p>
    <w:p w:rsidRPr="00674F1E" w:rsidR="005F5C6D" w:rsidP="0037753F" w:rsidRDefault="000D2CAA" w14:paraId="385ABC6D" w14:textId="2440A544">
      <w:pPr>
        <w:spacing w:after="0" w:line="240" w:lineRule="auto"/>
        <w:jc w:val="center"/>
        <w:rPr>
          <w:rFonts w:ascii="Times New Roman" w:hAnsi="Times New Roman" w:cs="Times New Roman"/>
          <w:sz w:val="24"/>
          <w:szCs w:val="24"/>
        </w:rPr>
      </w:pPr>
      <w:r w:rsidRPr="5DF309E1">
        <w:rPr>
          <w:rFonts w:ascii="Times New Roman" w:hAnsi="Times New Roman" w:cs="Times New Roman"/>
          <w:b/>
          <w:bCs/>
          <w:sz w:val="24"/>
          <w:szCs w:val="24"/>
        </w:rPr>
        <w:t>A</w:t>
      </w:r>
      <w:r w:rsidRPr="5DF309E1" w:rsidR="005F5C6D">
        <w:rPr>
          <w:rFonts w:ascii="Times New Roman" w:hAnsi="Times New Roman" w:cs="Times New Roman"/>
          <w:b/>
          <w:bCs/>
          <w:sz w:val="24"/>
          <w:szCs w:val="24"/>
        </w:rPr>
        <w:t>lternatiivkütuste laadimis- ja tankimispunktide andmed</w:t>
      </w:r>
      <w:r w:rsidRPr="5DF309E1">
        <w:rPr>
          <w:rFonts w:ascii="Times New Roman" w:hAnsi="Times New Roman" w:cs="Times New Roman"/>
          <w:b/>
          <w:bCs/>
          <w:sz w:val="24"/>
          <w:szCs w:val="24"/>
        </w:rPr>
        <w:t xml:space="preserve"> ja identifitseerimistunnus</w:t>
      </w:r>
    </w:p>
    <w:p w:rsidR="003C6B15" w:rsidP="003C6B15" w:rsidRDefault="003C6B15" w14:paraId="7EC68C7A" w14:textId="77777777">
      <w:pPr>
        <w:spacing w:after="0" w:line="240" w:lineRule="auto"/>
        <w:jc w:val="both"/>
        <w:rPr>
          <w:rFonts w:ascii="Times New Roman" w:hAnsi="Times New Roman" w:cs="Times New Roman"/>
          <w:b/>
          <w:bCs/>
          <w:sz w:val="24"/>
          <w:szCs w:val="24"/>
        </w:rPr>
      </w:pPr>
    </w:p>
    <w:p w:rsidRPr="00674F1E" w:rsidR="005F5C6D" w:rsidP="00731EAE" w:rsidRDefault="005F5C6D" w14:paraId="0BFB7B97" w14:textId="1CD53398">
      <w:pPr>
        <w:spacing w:after="0" w:line="240" w:lineRule="auto"/>
        <w:jc w:val="both"/>
        <w:rPr>
          <w:rFonts w:ascii="Times New Roman" w:hAnsi="Times New Roman" w:cs="Times New Roman"/>
          <w:sz w:val="24"/>
          <w:szCs w:val="24"/>
        </w:rPr>
      </w:pPr>
      <w:r w:rsidRPr="24BDF835" w:rsidR="005F5C6D">
        <w:rPr>
          <w:rFonts w:ascii="Times New Roman" w:hAnsi="Times New Roman" w:cs="Times New Roman"/>
          <w:b w:val="1"/>
          <w:bCs w:val="1"/>
          <w:sz w:val="24"/>
          <w:szCs w:val="24"/>
        </w:rPr>
        <w:t>§ 32</w:t>
      </w:r>
      <w:r w:rsidRPr="24BDF835" w:rsidR="005F5C6D">
        <w:rPr>
          <w:rFonts w:ascii="Times New Roman" w:hAnsi="Times New Roman" w:cs="Times New Roman"/>
          <w:b w:val="1"/>
          <w:bCs w:val="1"/>
          <w:sz w:val="24"/>
          <w:szCs w:val="24"/>
          <w:vertAlign w:val="superscript"/>
        </w:rPr>
        <w:t>15</w:t>
      </w:r>
      <w:r w:rsidRPr="24BDF835" w:rsidR="005F5C6D">
        <w:rPr>
          <w:rFonts w:ascii="Times New Roman" w:hAnsi="Times New Roman" w:cs="Times New Roman"/>
          <w:b w:val="1"/>
          <w:bCs w:val="1"/>
          <w:sz w:val="24"/>
          <w:szCs w:val="24"/>
        </w:rPr>
        <w:t xml:space="preserve">. </w:t>
      </w:r>
      <w:commentRangeStart w:id="1570057341"/>
      <w:r w:rsidRPr="24BDF835" w:rsidR="005F5C6D">
        <w:rPr>
          <w:rFonts w:ascii="Times New Roman" w:hAnsi="Times New Roman" w:cs="Times New Roman"/>
          <w:b w:val="1"/>
          <w:bCs w:val="1"/>
          <w:sz w:val="24"/>
          <w:szCs w:val="24"/>
        </w:rPr>
        <w:t>Alternatiivkütuste laadimis- ja tankimispunktide</w:t>
      </w:r>
      <w:commentRangeEnd w:id="1570057341"/>
      <w:r>
        <w:rPr>
          <w:rStyle w:val="CommentReference"/>
        </w:rPr>
        <w:commentReference w:id="1570057341"/>
      </w:r>
      <w:r w:rsidRPr="24BDF835" w:rsidR="005F5C6D">
        <w:rPr>
          <w:rFonts w:ascii="Times New Roman" w:hAnsi="Times New Roman" w:cs="Times New Roman"/>
          <w:b w:val="1"/>
          <w:bCs w:val="1"/>
          <w:sz w:val="24"/>
          <w:szCs w:val="24"/>
        </w:rPr>
        <w:t xml:space="preserve"> andmed</w:t>
      </w:r>
    </w:p>
    <w:p w:rsidR="003C6B15" w:rsidP="00731EAE" w:rsidRDefault="003C6B15" w14:paraId="48017052" w14:textId="77777777">
      <w:pPr>
        <w:spacing w:after="0" w:line="240" w:lineRule="auto"/>
        <w:jc w:val="both"/>
        <w:rPr>
          <w:rFonts w:ascii="Times New Roman" w:hAnsi="Times New Roman" w:cs="Times New Roman"/>
          <w:sz w:val="24"/>
          <w:szCs w:val="24"/>
        </w:rPr>
      </w:pPr>
    </w:p>
    <w:p w:rsidR="00731EAE" w:rsidP="008B6907" w:rsidRDefault="17119D69" w14:paraId="7547D33C" w14:textId="795B86F6">
      <w:pPr>
        <w:spacing w:after="0" w:line="240" w:lineRule="auto"/>
        <w:jc w:val="both"/>
        <w:rPr>
          <w:rFonts w:ascii="Times New Roman" w:hAnsi="Times New Roman" w:cs="Times New Roman"/>
          <w:sz w:val="24"/>
          <w:szCs w:val="24"/>
        </w:rPr>
      </w:pPr>
      <w:r w:rsidRPr="09904AA6">
        <w:rPr>
          <w:rFonts w:ascii="Times New Roman" w:hAnsi="Times New Roman" w:cs="Times New Roman"/>
          <w:sz w:val="24"/>
          <w:szCs w:val="24"/>
        </w:rPr>
        <w:t xml:space="preserve">(1) </w:t>
      </w:r>
      <w:r w:rsidRPr="09904AA6" w:rsidR="114B6D43">
        <w:rPr>
          <w:rFonts w:ascii="Times New Roman" w:hAnsi="Times New Roman" w:cs="Times New Roman"/>
          <w:sz w:val="24"/>
          <w:szCs w:val="24"/>
        </w:rPr>
        <w:t>Alternatiivkütuste üldsusele juurdepääsetavate laadimis- ja tankimispunktide käitajad</w:t>
      </w:r>
      <w:r w:rsidRPr="09904AA6" w:rsidR="1BC5E2AC">
        <w:rPr>
          <w:rFonts w:ascii="Times New Roman" w:hAnsi="Times New Roman" w:cs="Times New Roman"/>
          <w:sz w:val="24"/>
          <w:szCs w:val="24"/>
        </w:rPr>
        <w:t xml:space="preserve"> või käitajate ja omanike vahelise kokkuleppe</w:t>
      </w:r>
      <w:r w:rsidR="008B6907">
        <w:rPr>
          <w:rFonts w:ascii="Times New Roman" w:hAnsi="Times New Roman" w:cs="Times New Roman"/>
          <w:sz w:val="24"/>
          <w:szCs w:val="24"/>
        </w:rPr>
        <w:t xml:space="preserve"> kohaselt</w:t>
      </w:r>
      <w:r w:rsidR="00630365">
        <w:rPr>
          <w:rFonts w:ascii="Times New Roman" w:hAnsi="Times New Roman" w:cs="Times New Roman"/>
          <w:sz w:val="24"/>
          <w:szCs w:val="24"/>
        </w:rPr>
        <w:t xml:space="preserve"> </w:t>
      </w:r>
      <w:r w:rsidRPr="09904AA6" w:rsidR="62307247">
        <w:rPr>
          <w:rFonts w:ascii="Times New Roman" w:hAnsi="Times New Roman" w:cs="Times New Roman"/>
          <w:sz w:val="24"/>
          <w:szCs w:val="24"/>
        </w:rPr>
        <w:t xml:space="preserve">nende </w:t>
      </w:r>
      <w:r w:rsidRPr="09904AA6" w:rsidR="1BC5E2AC">
        <w:rPr>
          <w:rFonts w:ascii="Times New Roman" w:hAnsi="Times New Roman" w:cs="Times New Roman"/>
          <w:sz w:val="24"/>
          <w:szCs w:val="24"/>
        </w:rPr>
        <w:t>punktide omanik</w:t>
      </w:r>
      <w:r w:rsidRPr="09904AA6" w:rsidR="0C9172E8">
        <w:rPr>
          <w:rFonts w:ascii="Times New Roman" w:hAnsi="Times New Roman" w:cs="Times New Roman"/>
          <w:sz w:val="24"/>
          <w:szCs w:val="24"/>
        </w:rPr>
        <w:t>ud</w:t>
      </w:r>
      <w:r w:rsidRPr="09904AA6" w:rsidR="114B6D43">
        <w:rPr>
          <w:rFonts w:ascii="Times New Roman" w:hAnsi="Times New Roman" w:cs="Times New Roman"/>
          <w:sz w:val="24"/>
          <w:szCs w:val="24"/>
        </w:rPr>
        <w:t xml:space="preserve"> tagavad staatiliste ja dünaamiliste andmete tasuta kättesaadavuse nende käitatava alternatiivkütuste taristu ja teenuste kohta Euroopa Parlamendi ja nõukogu määruse (EL) 2023/1804</w:t>
      </w:r>
      <w:bookmarkStart w:name="_Hlk203038930" w:id="0"/>
      <w:r w:rsidRPr="09904AA6" w:rsidR="114B6D43">
        <w:rPr>
          <w:rFonts w:ascii="Times New Roman" w:hAnsi="Times New Roman" w:cs="Times New Roman"/>
          <w:sz w:val="24"/>
          <w:szCs w:val="24"/>
        </w:rPr>
        <w:t>, milles käsitletakse alternatiivkütuste taristu kasutuselevõttu ja millega tunnistatakse kehtetuks direktiiv 2014/94/EL (ELT L 234, 22.09.2023, lk 1</w:t>
      </w:r>
      <w:r w:rsidRPr="09904AA6" w:rsidR="33385C8D">
        <w:rPr>
          <w:rFonts w:ascii="Times New Roman" w:hAnsi="Times New Roman" w:cs="Times New Roman"/>
          <w:sz w:val="24"/>
          <w:szCs w:val="24"/>
        </w:rPr>
        <w:t>–</w:t>
      </w:r>
      <w:r w:rsidRPr="09904AA6" w:rsidR="114B6D43">
        <w:rPr>
          <w:rFonts w:ascii="Times New Roman" w:hAnsi="Times New Roman" w:cs="Times New Roman"/>
          <w:sz w:val="24"/>
          <w:szCs w:val="24"/>
        </w:rPr>
        <w:t>47)</w:t>
      </w:r>
      <w:bookmarkEnd w:id="0"/>
      <w:r w:rsidRPr="09904AA6" w:rsidR="114B6D43">
        <w:rPr>
          <w:rFonts w:ascii="Times New Roman" w:hAnsi="Times New Roman" w:cs="Times New Roman"/>
          <w:sz w:val="24"/>
          <w:szCs w:val="24"/>
        </w:rPr>
        <w:t>, artikli 20 lõike 2</w:t>
      </w:r>
      <w:r w:rsidRPr="09904AA6" w:rsidR="52969219">
        <w:rPr>
          <w:rFonts w:ascii="Times New Roman" w:hAnsi="Times New Roman" w:cs="Times New Roman"/>
          <w:sz w:val="24"/>
          <w:szCs w:val="24"/>
        </w:rPr>
        <w:t xml:space="preserve"> kohaselt</w:t>
      </w:r>
      <w:r w:rsidRPr="09904AA6" w:rsidR="114B6D43">
        <w:rPr>
          <w:rFonts w:ascii="Times New Roman" w:hAnsi="Times New Roman" w:cs="Times New Roman"/>
          <w:sz w:val="24"/>
          <w:szCs w:val="24"/>
        </w:rPr>
        <w:t>.</w:t>
      </w:r>
    </w:p>
    <w:p w:rsidRPr="00731EAE" w:rsidR="008B6907" w:rsidP="00536B57" w:rsidRDefault="008B6907" w14:paraId="7D62D7D1" w14:textId="77777777">
      <w:pPr>
        <w:spacing w:after="0" w:line="240" w:lineRule="auto"/>
        <w:jc w:val="both"/>
        <w:rPr>
          <w:rFonts w:ascii="Times New Roman" w:hAnsi="Times New Roman" w:cs="Times New Roman"/>
          <w:sz w:val="24"/>
          <w:szCs w:val="24"/>
        </w:rPr>
      </w:pPr>
    </w:p>
    <w:p w:rsidR="003C6B15" w:rsidP="008B6907" w:rsidRDefault="17119D69" w14:paraId="2698523E" w14:textId="31B60114">
      <w:pPr>
        <w:spacing w:after="0" w:line="240" w:lineRule="auto"/>
        <w:jc w:val="both"/>
        <w:rPr>
          <w:rFonts w:ascii="Times New Roman" w:hAnsi="Times New Roman" w:cs="Times New Roman"/>
          <w:sz w:val="24"/>
          <w:szCs w:val="24"/>
        </w:rPr>
      </w:pPr>
      <w:commentRangeStart w:id="1487725246"/>
      <w:r w:rsidRPr="09904AA6" w:rsidR="17119D69">
        <w:rPr>
          <w:rFonts w:ascii="Times New Roman" w:hAnsi="Times New Roman" w:cs="Times New Roman"/>
          <w:sz w:val="24"/>
          <w:szCs w:val="24"/>
        </w:rPr>
        <w:t xml:space="preserve">(2) </w:t>
      </w:r>
      <w:commentRangeEnd w:id="1487725246"/>
      <w:r>
        <w:rPr>
          <w:rStyle w:val="CommentReference"/>
        </w:rPr>
        <w:commentReference w:id="1487725246"/>
      </w:r>
      <w:r w:rsidRPr="09904AA6" w:rsidR="17119D69">
        <w:rPr>
          <w:rFonts w:ascii="Times New Roman" w:hAnsi="Times New Roman" w:cs="Times New Roman"/>
          <w:sz w:val="24"/>
          <w:szCs w:val="24"/>
        </w:rPr>
        <w:t>Alternatiivkütuste üldsusele juurdepääsetavate laadimis- ja tankimispunktide käitajad või käitajate ja omanike vahelise kokkuleppe</w:t>
      </w:r>
      <w:r w:rsidR="008B6907">
        <w:rPr>
          <w:rFonts w:ascii="Times New Roman" w:hAnsi="Times New Roman" w:cs="Times New Roman"/>
          <w:sz w:val="24"/>
          <w:szCs w:val="24"/>
        </w:rPr>
        <w:t xml:space="preserve"> kohaselt</w:t>
      </w:r>
      <w:r w:rsidRPr="09904AA6" w:rsidR="17119D69">
        <w:rPr>
          <w:rFonts w:ascii="Times New Roman" w:hAnsi="Times New Roman" w:cs="Times New Roman"/>
          <w:sz w:val="24"/>
          <w:szCs w:val="24"/>
        </w:rPr>
        <w:t xml:space="preserve"> </w:t>
      </w:r>
      <w:r w:rsidRPr="09904AA6" w:rsidR="7F35AE03">
        <w:rPr>
          <w:rFonts w:ascii="Times New Roman" w:hAnsi="Times New Roman" w:cs="Times New Roman"/>
          <w:sz w:val="24"/>
          <w:szCs w:val="24"/>
        </w:rPr>
        <w:t>nende</w:t>
      </w:r>
      <w:r w:rsidRPr="09904AA6" w:rsidR="17119D69">
        <w:rPr>
          <w:rFonts w:ascii="Times New Roman" w:hAnsi="Times New Roman" w:cs="Times New Roman"/>
          <w:sz w:val="24"/>
          <w:szCs w:val="24"/>
        </w:rPr>
        <w:t xml:space="preserve"> punktide omanik</w:t>
      </w:r>
      <w:r w:rsidRPr="09904AA6" w:rsidR="1D59DD05">
        <w:rPr>
          <w:rFonts w:ascii="Times New Roman" w:hAnsi="Times New Roman" w:cs="Times New Roman"/>
          <w:sz w:val="24"/>
          <w:szCs w:val="24"/>
        </w:rPr>
        <w:t>ud</w:t>
      </w:r>
      <w:r w:rsidRPr="09904AA6" w:rsidR="17119D69">
        <w:rPr>
          <w:rFonts w:ascii="Times New Roman" w:hAnsi="Times New Roman" w:cs="Times New Roman"/>
          <w:sz w:val="24"/>
          <w:szCs w:val="24"/>
        </w:rPr>
        <w:t xml:space="preserve"> on kohustatud </w:t>
      </w:r>
      <w:r w:rsidR="00AF16D7">
        <w:rPr>
          <w:rFonts w:ascii="Times New Roman" w:hAnsi="Times New Roman" w:cs="Times New Roman"/>
          <w:sz w:val="24"/>
          <w:szCs w:val="24"/>
        </w:rPr>
        <w:t xml:space="preserve">tegema </w:t>
      </w:r>
      <w:r w:rsidRPr="09904AA6" w:rsidR="17119D69">
        <w:rPr>
          <w:rFonts w:ascii="Times New Roman" w:hAnsi="Times New Roman" w:cs="Times New Roman"/>
          <w:sz w:val="24"/>
          <w:szCs w:val="24"/>
        </w:rPr>
        <w:t>oma staatilised ja dünaamilised andmed kättesaadavaks riikliku juurdepääsupunkti kaudu Euroopa Komisjoni rakendusmääruse 2025/655/</w:t>
      </w:r>
      <w:r w:rsidRPr="00FD1E14" w:rsidR="17119D69">
        <w:rPr>
          <w:rFonts w:ascii="Times New Roman" w:hAnsi="Times New Roman" w:cs="Times New Roman"/>
          <w:sz w:val="24"/>
          <w:szCs w:val="24"/>
        </w:rPr>
        <w:t>EL</w:t>
      </w:r>
      <w:r w:rsidR="00FD1E14">
        <w:rPr>
          <w:rFonts w:ascii="Times New Roman" w:hAnsi="Times New Roman" w:cs="Times New Roman"/>
          <w:sz w:val="24"/>
          <w:szCs w:val="24"/>
        </w:rPr>
        <w:t>,</w:t>
      </w:r>
      <w:r w:rsidRPr="008100C1" w:rsidR="00FD1E14">
        <w:rPr>
          <w:rFonts w:ascii="Arial" w:hAnsi="Arial" w:eastAsia="Times New Roman" w:cs="Arial"/>
          <w:color w:val="112250"/>
          <w:kern w:val="36"/>
          <w:sz w:val="24"/>
          <w:szCs w:val="24"/>
          <w:lang w:eastAsia="et-EE"/>
          <w14:ligatures w14:val="none"/>
        </w:rPr>
        <w:t xml:space="preserve"> </w:t>
      </w:r>
      <w:r w:rsidRPr="008100C1" w:rsidR="00FD1E14">
        <w:rPr>
          <w:rFonts w:ascii="Times New Roman" w:hAnsi="Times New Roman" w:cs="Times New Roman"/>
          <w:sz w:val="24"/>
          <w:szCs w:val="24"/>
        </w:rPr>
        <w:t>millega kehtestatakse Euroopa Parlamendi ja nõukogu määruse (EL) 2023/1804 rakenduseeskirjad alternatiivkütuste taristu andmete kättesaadavuse ja juurdepääsetavusega seotud kirjelduste ja korra kohta</w:t>
      </w:r>
      <w:r w:rsidRPr="09904AA6" w:rsidR="17119D69">
        <w:rPr>
          <w:rFonts w:ascii="Times New Roman" w:hAnsi="Times New Roman" w:cs="Times New Roman"/>
          <w:sz w:val="24"/>
          <w:szCs w:val="24"/>
        </w:rPr>
        <w:t xml:space="preserve"> (ELT </w:t>
      </w:r>
      <w:r w:rsidRPr="00E70681" w:rsidR="17119D69">
        <w:rPr>
          <w:rFonts w:ascii="Times New Roman" w:hAnsi="Times New Roman" w:cs="Times New Roman"/>
          <w:sz w:val="24"/>
          <w:szCs w:val="24"/>
        </w:rPr>
        <w:t>L</w:t>
      </w:r>
      <w:r w:rsidRPr="008100C1" w:rsidR="00E70681">
        <w:rPr>
          <w:rFonts w:ascii="Roboto" w:hAnsi="Roboto"/>
          <w:color w:val="333333"/>
          <w:sz w:val="20"/>
          <w:szCs w:val="20"/>
          <w:shd w:val="clear" w:color="auto" w:fill="FFFFFF"/>
        </w:rPr>
        <w:t xml:space="preserve"> </w:t>
      </w:r>
      <w:r w:rsidRPr="008100C1" w:rsidR="00E70681">
        <w:rPr>
          <w:rFonts w:ascii="Times New Roman" w:hAnsi="Times New Roman" w:cs="Times New Roman"/>
          <w:sz w:val="24"/>
          <w:szCs w:val="24"/>
        </w:rPr>
        <w:t>2025/655</w:t>
      </w:r>
      <w:r w:rsidRPr="09904AA6" w:rsidR="17119D69">
        <w:rPr>
          <w:rFonts w:ascii="Times New Roman" w:hAnsi="Times New Roman" w:cs="Times New Roman"/>
          <w:sz w:val="24"/>
          <w:szCs w:val="24"/>
        </w:rPr>
        <w:t xml:space="preserve">, </w:t>
      </w:r>
      <w:r w:rsidR="00E70681">
        <w:rPr>
          <w:rFonts w:ascii="Times New Roman" w:hAnsi="Times New Roman" w:cs="Times New Roman"/>
          <w:sz w:val="24"/>
          <w:szCs w:val="24"/>
        </w:rPr>
        <w:t>3</w:t>
      </w:r>
      <w:r w:rsidRPr="09904AA6" w:rsidR="17119D69">
        <w:rPr>
          <w:rFonts w:ascii="Times New Roman" w:hAnsi="Times New Roman" w:cs="Times New Roman"/>
          <w:sz w:val="24"/>
          <w:szCs w:val="24"/>
        </w:rPr>
        <w:t>.04.2025, lk 1–16) ja Riigi Infosüsteemi Ameti tehniliste juhendite kohaselt.</w:t>
      </w:r>
    </w:p>
    <w:p w:rsidR="008B6907" w:rsidP="00536B57" w:rsidRDefault="008B6907" w14:paraId="43ADB95B" w14:textId="77777777">
      <w:pPr>
        <w:spacing w:after="0" w:line="240" w:lineRule="auto"/>
        <w:jc w:val="both"/>
        <w:rPr>
          <w:rFonts w:ascii="Times New Roman" w:hAnsi="Times New Roman" w:cs="Times New Roman"/>
          <w:sz w:val="24"/>
          <w:szCs w:val="24"/>
        </w:rPr>
      </w:pPr>
    </w:p>
    <w:p w:rsidR="003C6B15" w:rsidP="003C6B15" w:rsidRDefault="00DA6F02" w14:paraId="00095067" w14:textId="24D29C38">
      <w:pPr>
        <w:spacing w:after="0" w:line="240" w:lineRule="auto"/>
        <w:jc w:val="both"/>
        <w:rPr>
          <w:rFonts w:ascii="Times New Roman" w:hAnsi="Times New Roman" w:cs="Times New Roman"/>
          <w:sz w:val="24"/>
          <w:szCs w:val="24"/>
        </w:rPr>
      </w:pPr>
      <w:r w:rsidRPr="00674F1E">
        <w:rPr>
          <w:rFonts w:ascii="Times New Roman" w:hAnsi="Times New Roman" w:cs="Times New Roman"/>
          <w:sz w:val="24"/>
          <w:szCs w:val="24"/>
        </w:rPr>
        <w:t>(</w:t>
      </w:r>
      <w:r w:rsidR="00731EAE">
        <w:rPr>
          <w:rFonts w:ascii="Times New Roman" w:hAnsi="Times New Roman" w:cs="Times New Roman"/>
          <w:sz w:val="24"/>
          <w:szCs w:val="24"/>
        </w:rPr>
        <w:t>3</w:t>
      </w:r>
      <w:r w:rsidRPr="00674F1E">
        <w:rPr>
          <w:rFonts w:ascii="Times New Roman" w:hAnsi="Times New Roman" w:cs="Times New Roman"/>
          <w:sz w:val="24"/>
          <w:szCs w:val="24"/>
        </w:rPr>
        <w:t xml:space="preserve">) </w:t>
      </w:r>
      <w:r w:rsidR="0002223D">
        <w:rPr>
          <w:rFonts w:ascii="Times New Roman" w:hAnsi="Times New Roman" w:cs="Times New Roman"/>
          <w:sz w:val="24"/>
          <w:szCs w:val="24"/>
        </w:rPr>
        <w:t>R</w:t>
      </w:r>
      <w:r w:rsidRPr="00674F1E" w:rsidR="005F5C6D">
        <w:rPr>
          <w:rFonts w:ascii="Times New Roman" w:hAnsi="Times New Roman" w:cs="Times New Roman"/>
          <w:sz w:val="24"/>
          <w:szCs w:val="24"/>
        </w:rPr>
        <w:t xml:space="preserve">iiklik juurdepääsupunkt </w:t>
      </w:r>
      <w:r w:rsidR="0002223D">
        <w:rPr>
          <w:rFonts w:ascii="Times New Roman" w:hAnsi="Times New Roman" w:cs="Times New Roman"/>
          <w:sz w:val="24"/>
          <w:szCs w:val="24"/>
        </w:rPr>
        <w:t xml:space="preserve">on </w:t>
      </w:r>
      <w:r w:rsidRPr="00674F1E" w:rsidR="005F5C6D">
        <w:rPr>
          <w:rFonts w:ascii="Times New Roman" w:hAnsi="Times New Roman" w:cs="Times New Roman"/>
          <w:sz w:val="24"/>
          <w:szCs w:val="24"/>
        </w:rPr>
        <w:t>Euroopa Parlamendi ja nõukogu määruse (EL) 2023/1804</w:t>
      </w:r>
      <w:r w:rsidR="005D0C1A">
        <w:rPr>
          <w:rFonts w:ascii="Times New Roman" w:hAnsi="Times New Roman" w:cs="Times New Roman"/>
          <w:sz w:val="24"/>
          <w:szCs w:val="24"/>
        </w:rPr>
        <w:t xml:space="preserve"> artikli 2 punkti </w:t>
      </w:r>
      <w:r w:rsidR="00BF52B0">
        <w:rPr>
          <w:rFonts w:ascii="Times New Roman" w:hAnsi="Times New Roman" w:cs="Times New Roman"/>
          <w:sz w:val="24"/>
          <w:szCs w:val="24"/>
        </w:rPr>
        <w:t>3</w:t>
      </w:r>
      <w:r w:rsidR="005D0C1A">
        <w:rPr>
          <w:rFonts w:ascii="Times New Roman" w:hAnsi="Times New Roman" w:cs="Times New Roman"/>
          <w:sz w:val="24"/>
          <w:szCs w:val="24"/>
        </w:rPr>
        <w:t xml:space="preserve">8 </w:t>
      </w:r>
      <w:r w:rsidR="0002223D">
        <w:rPr>
          <w:rFonts w:ascii="Times New Roman" w:hAnsi="Times New Roman" w:cs="Times New Roman"/>
          <w:sz w:val="24"/>
          <w:szCs w:val="24"/>
        </w:rPr>
        <w:t xml:space="preserve">tähenduses </w:t>
      </w:r>
      <w:r w:rsidRPr="00674F1E" w:rsidR="0002223D">
        <w:rPr>
          <w:rFonts w:ascii="Times New Roman" w:hAnsi="Times New Roman" w:cs="Times New Roman"/>
          <w:sz w:val="24"/>
          <w:szCs w:val="24"/>
        </w:rPr>
        <w:t>Eesti Teabevärav</w:t>
      </w:r>
      <w:r w:rsidR="0002223D">
        <w:rPr>
          <w:rFonts w:ascii="Times New Roman" w:hAnsi="Times New Roman" w:cs="Times New Roman"/>
          <w:sz w:val="24"/>
          <w:szCs w:val="24"/>
        </w:rPr>
        <w:t>.</w:t>
      </w:r>
    </w:p>
    <w:p w:rsidRPr="00674F1E" w:rsidR="005F5C6D" w:rsidP="0037753F" w:rsidRDefault="005F5C6D" w14:paraId="4A8FD3DF" w14:textId="1234E891">
      <w:pPr>
        <w:spacing w:after="0" w:line="240" w:lineRule="auto"/>
        <w:jc w:val="both"/>
        <w:rPr>
          <w:rFonts w:ascii="Times New Roman" w:hAnsi="Times New Roman" w:cs="Times New Roman"/>
          <w:sz w:val="24"/>
          <w:szCs w:val="24"/>
        </w:rPr>
      </w:pPr>
    </w:p>
    <w:p w:rsidRPr="00674F1E" w:rsidR="005F5C6D" w:rsidP="0037753F" w:rsidRDefault="114B6D43" w14:paraId="0AC00182" w14:textId="194C80C7">
      <w:pPr>
        <w:spacing w:after="0" w:line="240" w:lineRule="auto"/>
        <w:jc w:val="both"/>
        <w:rPr>
          <w:rFonts w:ascii="Times New Roman" w:hAnsi="Times New Roman" w:cs="Times New Roman"/>
          <w:sz w:val="24"/>
          <w:szCs w:val="24"/>
        </w:rPr>
      </w:pPr>
      <w:r w:rsidRPr="09904AA6">
        <w:rPr>
          <w:rFonts w:ascii="Times New Roman" w:hAnsi="Times New Roman" w:cs="Times New Roman"/>
          <w:b/>
          <w:bCs/>
          <w:sz w:val="24"/>
          <w:szCs w:val="24"/>
        </w:rPr>
        <w:t>32</w:t>
      </w:r>
      <w:r w:rsidRPr="09904AA6">
        <w:rPr>
          <w:rFonts w:ascii="Times New Roman" w:hAnsi="Times New Roman" w:cs="Times New Roman"/>
          <w:b/>
          <w:bCs/>
          <w:sz w:val="24"/>
          <w:szCs w:val="24"/>
          <w:vertAlign w:val="superscript"/>
        </w:rPr>
        <w:t>16</w:t>
      </w:r>
      <w:r w:rsidRPr="09904AA6">
        <w:rPr>
          <w:rFonts w:ascii="Times New Roman" w:hAnsi="Times New Roman" w:cs="Times New Roman"/>
          <w:b/>
          <w:bCs/>
          <w:sz w:val="24"/>
          <w:szCs w:val="24"/>
        </w:rPr>
        <w:t>. Alternatiivkütuste taristu käitajate ja liikuvusteenuse osutajate identifitseerimistunnus</w:t>
      </w:r>
      <w:r w:rsidRPr="09904AA6" w:rsidR="2FA4B36B">
        <w:rPr>
          <w:rFonts w:ascii="Times New Roman" w:hAnsi="Times New Roman" w:cs="Times New Roman"/>
          <w:b/>
          <w:bCs/>
          <w:sz w:val="24"/>
          <w:szCs w:val="24"/>
        </w:rPr>
        <w:t xml:space="preserve"> ja selle taotlemine</w:t>
      </w:r>
    </w:p>
    <w:p w:rsidR="003C6B15" w:rsidP="003C6B15" w:rsidRDefault="003C6B15" w14:paraId="4634D952" w14:textId="77777777">
      <w:pPr>
        <w:spacing w:after="0" w:line="240" w:lineRule="auto"/>
        <w:jc w:val="both"/>
        <w:rPr>
          <w:rFonts w:ascii="Times New Roman" w:hAnsi="Times New Roman" w:cs="Times New Roman"/>
          <w:sz w:val="24"/>
          <w:szCs w:val="24"/>
        </w:rPr>
      </w:pPr>
    </w:p>
    <w:p w:rsidRPr="00674F1E" w:rsidR="005F5C6D" w:rsidP="0037753F" w:rsidRDefault="114B6D43" w14:paraId="0306967F" w14:textId="3EAD98FB" w14:noSpellErr="1">
      <w:pPr>
        <w:spacing w:after="0" w:line="240" w:lineRule="auto"/>
        <w:jc w:val="both"/>
        <w:rPr>
          <w:rFonts w:ascii="Times New Roman" w:hAnsi="Times New Roman" w:cs="Times New Roman"/>
          <w:sz w:val="24"/>
          <w:szCs w:val="24"/>
        </w:rPr>
      </w:pPr>
      <w:r w:rsidRPr="2149CF86" w:rsidR="0FC8D5CD">
        <w:rPr>
          <w:rFonts w:ascii="Times New Roman" w:hAnsi="Times New Roman" w:cs="Times New Roman"/>
          <w:sz w:val="24"/>
          <w:szCs w:val="24"/>
        </w:rPr>
        <w:t>(1) Transpordiamet on Euroopa Parlamendi ja nõukogu määruse (EL) 2023/1804</w:t>
      </w:r>
      <w:r w:rsidRPr="2149CF86" w:rsidR="1D546361">
        <w:rPr>
          <w:rFonts w:ascii="Times New Roman" w:hAnsi="Times New Roman" w:cs="Times New Roman"/>
          <w:sz w:val="24"/>
          <w:szCs w:val="24"/>
        </w:rPr>
        <w:t xml:space="preserve"> artikli 20 lõike 1</w:t>
      </w:r>
      <w:r w:rsidRPr="2149CF86" w:rsidR="0FC8D5CD">
        <w:rPr>
          <w:rFonts w:ascii="Times New Roman" w:hAnsi="Times New Roman" w:cs="Times New Roman"/>
          <w:sz w:val="24"/>
          <w:szCs w:val="24"/>
        </w:rPr>
        <w:t xml:space="preserve"> </w:t>
      </w:r>
      <w:r w:rsidRPr="2149CF86" w:rsidR="112D22AD">
        <w:rPr>
          <w:rFonts w:ascii="Times New Roman" w:hAnsi="Times New Roman" w:cs="Times New Roman"/>
          <w:sz w:val="24"/>
          <w:szCs w:val="24"/>
        </w:rPr>
        <w:t>tähenduses</w:t>
      </w:r>
      <w:r w:rsidRPr="2149CF86" w:rsidR="1DA1E806">
        <w:rPr>
          <w:rFonts w:ascii="Times New Roman" w:hAnsi="Times New Roman" w:cs="Times New Roman"/>
          <w:sz w:val="24"/>
          <w:szCs w:val="24"/>
        </w:rPr>
        <w:t xml:space="preserve"> </w:t>
      </w:r>
      <w:r w:rsidRPr="2149CF86" w:rsidR="1DA1E806">
        <w:rPr>
          <w:rFonts w:ascii="Times New Roman" w:hAnsi="Times New Roman" w:cs="Times New Roman"/>
          <w:sz w:val="24"/>
          <w:szCs w:val="24"/>
        </w:rPr>
        <w:t>identifitseerimistunnuste registreerimise organisatsioon</w:t>
      </w:r>
      <w:r w:rsidRPr="2149CF86" w:rsidR="3FB77890">
        <w:rPr>
          <w:rFonts w:ascii="Times New Roman" w:hAnsi="Times New Roman" w:cs="Times New Roman"/>
          <w:sz w:val="24"/>
          <w:szCs w:val="24"/>
        </w:rPr>
        <w:t xml:space="preserve">, </w:t>
      </w:r>
      <w:r w:rsidRPr="2149CF86" w:rsidR="014F42AC">
        <w:rPr>
          <w:rFonts w:ascii="Times New Roman" w:hAnsi="Times New Roman" w:cs="Times New Roman"/>
          <w:sz w:val="24"/>
          <w:szCs w:val="24"/>
        </w:rPr>
        <w:t>mis</w:t>
      </w:r>
      <w:r w:rsidRPr="2149CF86" w:rsidR="17B95C95">
        <w:rPr>
          <w:rFonts w:ascii="Times New Roman" w:hAnsi="Times New Roman" w:cs="Times New Roman"/>
          <w:sz w:val="24"/>
          <w:szCs w:val="24"/>
        </w:rPr>
        <w:t xml:space="preserve"> </w:t>
      </w:r>
      <w:r w:rsidRPr="2149CF86" w:rsidR="0FC8D5CD">
        <w:rPr>
          <w:rFonts w:ascii="Times New Roman" w:hAnsi="Times New Roman" w:cs="Times New Roman"/>
          <w:sz w:val="24"/>
          <w:szCs w:val="24"/>
        </w:rPr>
        <w:t xml:space="preserve">annab laadimispunktide käitajatele ja liikuvusteenuste osutajatele </w:t>
      </w:r>
      <w:commentRangeStart w:id="15761097"/>
      <w:r w:rsidRPr="2149CF86" w:rsidR="0FC8D5CD">
        <w:rPr>
          <w:rFonts w:ascii="Times New Roman" w:hAnsi="Times New Roman" w:cs="Times New Roman"/>
          <w:sz w:val="24"/>
          <w:szCs w:val="24"/>
        </w:rPr>
        <w:t>kordumatuid identifitseerimistunnuseid</w:t>
      </w:r>
      <w:commentRangeEnd w:id="15761097"/>
      <w:r>
        <w:rPr>
          <w:rStyle w:val="CommentReference"/>
        </w:rPr>
        <w:commentReference w:id="15761097"/>
      </w:r>
      <w:r w:rsidRPr="2149CF86" w:rsidR="1DA1E806">
        <w:rPr>
          <w:rFonts w:ascii="Times New Roman" w:hAnsi="Times New Roman" w:cs="Times New Roman"/>
          <w:sz w:val="24"/>
          <w:szCs w:val="24"/>
        </w:rPr>
        <w:t xml:space="preserve"> </w:t>
      </w:r>
      <w:r w:rsidRPr="2149CF86" w:rsidR="1DA1E806">
        <w:rPr>
          <w:rFonts w:ascii="Times New Roman" w:hAnsi="Times New Roman" w:cs="Times New Roman"/>
          <w:sz w:val="24"/>
          <w:szCs w:val="24"/>
        </w:rPr>
        <w:t>ja haldab</w:t>
      </w:r>
      <w:r w:rsidRPr="2149CF86" w:rsidR="1DA1E806">
        <w:rPr>
          <w:rFonts w:ascii="Times New Roman" w:hAnsi="Times New Roman" w:cs="Times New Roman"/>
          <w:sz w:val="24"/>
          <w:szCs w:val="24"/>
        </w:rPr>
        <w:t xml:space="preserve"> neid</w:t>
      </w:r>
      <w:r w:rsidRPr="2149CF86" w:rsidR="0FC8D5CD">
        <w:rPr>
          <w:rFonts w:ascii="Times New Roman" w:hAnsi="Times New Roman" w:cs="Times New Roman"/>
          <w:sz w:val="24"/>
          <w:szCs w:val="24"/>
        </w:rPr>
        <w:t>.</w:t>
      </w:r>
    </w:p>
    <w:p w:rsidR="5DF309E1" w:rsidP="5DF309E1" w:rsidRDefault="5DF309E1" w14:paraId="39372667" w14:textId="362E23BF">
      <w:pPr>
        <w:spacing w:after="0" w:line="240" w:lineRule="auto"/>
        <w:jc w:val="both"/>
        <w:rPr>
          <w:rFonts w:ascii="Times New Roman" w:hAnsi="Times New Roman" w:cs="Times New Roman"/>
          <w:sz w:val="24"/>
          <w:szCs w:val="24"/>
        </w:rPr>
      </w:pPr>
    </w:p>
    <w:p w:rsidR="50E4BF72" w:rsidP="5DF309E1" w:rsidRDefault="1F13150F" w14:paraId="016DDFA4" w14:textId="0E8B96D6">
      <w:pPr>
        <w:spacing w:after="0" w:line="240" w:lineRule="auto"/>
        <w:jc w:val="both"/>
        <w:rPr>
          <w:rFonts w:ascii="Times New Roman" w:hAnsi="Times New Roman" w:cs="Times New Roman"/>
          <w:sz w:val="24"/>
          <w:szCs w:val="24"/>
        </w:rPr>
      </w:pPr>
      <w:r w:rsidRPr="2149CF86" w:rsidR="10428D38">
        <w:rPr>
          <w:rFonts w:ascii="Times New Roman" w:hAnsi="Times New Roman" w:cs="Times New Roman"/>
          <w:sz w:val="24"/>
          <w:szCs w:val="24"/>
        </w:rPr>
        <w:t xml:space="preserve">(2) Transpordiamet on </w:t>
      </w:r>
      <w:r w:rsidRPr="2149CF86" w:rsidR="583ED050">
        <w:rPr>
          <w:rFonts w:ascii="Times New Roman" w:hAnsi="Times New Roman" w:cs="Times New Roman"/>
          <w:sz w:val="24"/>
          <w:szCs w:val="24"/>
        </w:rPr>
        <w:t xml:space="preserve">riigisisene kontaktpunkt, </w:t>
      </w:r>
      <w:r w:rsidRPr="2149CF86" w:rsidR="014F42AC">
        <w:rPr>
          <w:rFonts w:ascii="Times New Roman" w:hAnsi="Times New Roman" w:cs="Times New Roman"/>
          <w:sz w:val="24"/>
          <w:szCs w:val="24"/>
        </w:rPr>
        <w:t>mis</w:t>
      </w:r>
      <w:r w:rsidRPr="2149CF86" w:rsidR="583ED050">
        <w:rPr>
          <w:rFonts w:ascii="Times New Roman" w:hAnsi="Times New Roman" w:cs="Times New Roman"/>
          <w:sz w:val="24"/>
          <w:szCs w:val="24"/>
        </w:rPr>
        <w:t xml:space="preserve"> teeb Euroopa Parlamendi ja nõukogu määruse (EL) 2023/1804 alusel ja tingimustel </w:t>
      </w:r>
      <w:r w:rsidRPr="2149CF86" w:rsidR="3683C39E">
        <w:rPr>
          <w:rFonts w:ascii="Times New Roman" w:hAnsi="Times New Roman" w:cs="Times New Roman"/>
          <w:sz w:val="24"/>
          <w:szCs w:val="24"/>
        </w:rPr>
        <w:t xml:space="preserve">identifitseerimistunnuste </w:t>
      </w:r>
      <w:r w:rsidRPr="2149CF86" w:rsidR="50730FF3">
        <w:rPr>
          <w:rFonts w:ascii="Times New Roman" w:hAnsi="Times New Roman" w:cs="Times New Roman"/>
          <w:sz w:val="24"/>
          <w:szCs w:val="24"/>
        </w:rPr>
        <w:t>registreerimisel</w:t>
      </w:r>
      <w:r w:rsidRPr="2149CF86" w:rsidR="6A95CF4D">
        <w:rPr>
          <w:rFonts w:ascii="Times New Roman" w:hAnsi="Times New Roman" w:cs="Times New Roman"/>
          <w:sz w:val="24"/>
          <w:szCs w:val="24"/>
        </w:rPr>
        <w:t xml:space="preserve"> ja andmete kogumisel</w:t>
      </w:r>
      <w:r w:rsidRPr="2149CF86" w:rsidR="50730FF3">
        <w:rPr>
          <w:rFonts w:ascii="Times New Roman" w:hAnsi="Times New Roman" w:cs="Times New Roman"/>
          <w:sz w:val="24"/>
          <w:szCs w:val="24"/>
        </w:rPr>
        <w:t xml:space="preserve"> </w:t>
      </w:r>
      <w:r w:rsidRPr="2149CF86" w:rsidR="583ED050">
        <w:rPr>
          <w:rFonts w:ascii="Times New Roman" w:hAnsi="Times New Roman" w:cs="Times New Roman"/>
          <w:sz w:val="24"/>
          <w:szCs w:val="24"/>
        </w:rPr>
        <w:t xml:space="preserve">koostööd </w:t>
      </w:r>
      <w:r w:rsidRPr="2149CF86" w:rsidR="4BEC9CE1">
        <w:rPr>
          <w:rFonts w:ascii="Times New Roman" w:hAnsi="Times New Roman" w:cs="Times New Roman"/>
          <w:sz w:val="24"/>
          <w:szCs w:val="24"/>
        </w:rPr>
        <w:t xml:space="preserve">Euroopa Komisjoni ja </w:t>
      </w:r>
      <w:ins w:author="Maarja-Liis Lall - JUSTDIGI" w:date="2025-08-08T13:32:43.712Z" w:id="1020411031">
        <w:r w:rsidRPr="2149CF86" w:rsidR="2EF9DCE7">
          <w:rPr>
            <w:rFonts w:ascii="Times New Roman" w:hAnsi="Times New Roman" w:cs="Times New Roman"/>
            <w:sz w:val="24"/>
            <w:szCs w:val="24"/>
          </w:rPr>
          <w:t xml:space="preserve">teiste </w:t>
        </w:r>
      </w:ins>
      <w:commentRangeStart w:id="1980506517"/>
      <w:del w:author="Maarja-Liis Lall - JUSTDIGI" w:date="2025-08-08T13:31:33.18Z" w:id="534434265">
        <w:r w:rsidRPr="2149CF86" w:rsidDel="4BEC9CE1">
          <w:rPr>
            <w:rFonts w:ascii="Times New Roman" w:hAnsi="Times New Roman" w:cs="Times New Roman"/>
            <w:sz w:val="24"/>
            <w:szCs w:val="24"/>
          </w:rPr>
          <w:delText xml:space="preserve">muude </w:delText>
        </w:r>
      </w:del>
      <w:commentRangeEnd w:id="1980506517"/>
      <w:r>
        <w:rPr>
          <w:rStyle w:val="CommentReference"/>
        </w:rPr>
        <w:commentReference w:id="1980506517"/>
      </w:r>
      <w:r w:rsidRPr="2149CF86" w:rsidR="4BEC9CE1">
        <w:rPr>
          <w:rFonts w:ascii="Times New Roman" w:hAnsi="Times New Roman" w:cs="Times New Roman"/>
          <w:sz w:val="24"/>
          <w:szCs w:val="24"/>
        </w:rPr>
        <w:t>Euroopa Liidu liikmeriikidega</w:t>
      </w:r>
      <w:r w:rsidRPr="2149CF86" w:rsidR="7AD7A122">
        <w:rPr>
          <w:rFonts w:ascii="Times New Roman" w:hAnsi="Times New Roman" w:cs="Times New Roman"/>
          <w:sz w:val="24"/>
          <w:szCs w:val="24"/>
        </w:rPr>
        <w:t>.</w:t>
      </w:r>
    </w:p>
    <w:p w:rsidRPr="00674F1E" w:rsidR="0032632F" w:rsidP="09904AA6" w:rsidRDefault="0032632F" w14:paraId="0E22E20F" w14:textId="77777777">
      <w:pPr>
        <w:spacing w:after="0" w:line="240" w:lineRule="auto"/>
        <w:jc w:val="both"/>
        <w:rPr>
          <w:rFonts w:ascii="Times New Roman" w:hAnsi="Times New Roman" w:cs="Times New Roman"/>
          <w:sz w:val="24"/>
          <w:szCs w:val="24"/>
        </w:rPr>
      </w:pPr>
    </w:p>
    <w:p w:rsidR="000822B4" w:rsidP="5C0C8BF2" w:rsidRDefault="29B7C9EE" w14:paraId="3094EA5B" w14:textId="77777777">
      <w:pPr>
        <w:spacing w:after="0" w:line="240" w:lineRule="auto"/>
        <w:jc w:val="both"/>
        <w:rPr>
          <w:rFonts w:ascii="Times New Roman" w:hAnsi="Times New Roman" w:cs="Times New Roman"/>
          <w:sz w:val="24"/>
          <w:szCs w:val="24"/>
        </w:rPr>
      </w:pPr>
      <w:r w:rsidRPr="24BDF835" w:rsidR="29B7C9EE">
        <w:rPr>
          <w:rFonts w:ascii="Times New Roman" w:hAnsi="Times New Roman" w:cs="Times New Roman"/>
          <w:sz w:val="24"/>
          <w:szCs w:val="24"/>
        </w:rPr>
        <w:t>(</w:t>
      </w:r>
      <w:r w:rsidRPr="24BDF835" w:rsidR="00E15DEF">
        <w:rPr>
          <w:rFonts w:ascii="Times New Roman" w:hAnsi="Times New Roman" w:cs="Times New Roman"/>
          <w:sz w:val="24"/>
          <w:szCs w:val="24"/>
        </w:rPr>
        <w:t>3</w:t>
      </w:r>
      <w:r w:rsidRPr="24BDF835" w:rsidR="29B7C9EE">
        <w:rPr>
          <w:rFonts w:ascii="Times New Roman" w:hAnsi="Times New Roman" w:cs="Times New Roman"/>
          <w:sz w:val="24"/>
          <w:szCs w:val="24"/>
        </w:rPr>
        <w:t xml:space="preserve">) </w:t>
      </w:r>
      <w:commentRangeStart w:id="1775071101"/>
      <w:r w:rsidRPr="24BDF835" w:rsidR="114B6D43">
        <w:rPr>
          <w:rFonts w:ascii="Times New Roman" w:hAnsi="Times New Roman" w:cs="Times New Roman"/>
          <w:sz w:val="24"/>
          <w:szCs w:val="24"/>
        </w:rPr>
        <w:t>Laadimispunktide käitaja ja liikuvusteenuse osutaja</w:t>
      </w:r>
      <w:commentRangeEnd w:id="1775071101"/>
      <w:r>
        <w:rPr>
          <w:rStyle w:val="CommentReference"/>
        </w:rPr>
        <w:commentReference w:id="1775071101"/>
      </w:r>
      <w:r w:rsidRPr="24BDF835" w:rsidR="114B6D43">
        <w:rPr>
          <w:rFonts w:ascii="Times New Roman" w:hAnsi="Times New Roman" w:cs="Times New Roman"/>
          <w:sz w:val="24"/>
          <w:szCs w:val="24"/>
        </w:rPr>
        <w:t xml:space="preserve"> </w:t>
      </w:r>
      <w:r w:rsidRPr="24BDF835" w:rsidR="3A43C5E7">
        <w:rPr>
          <w:rFonts w:ascii="Times New Roman" w:hAnsi="Times New Roman" w:cs="Times New Roman"/>
          <w:sz w:val="24"/>
          <w:szCs w:val="24"/>
        </w:rPr>
        <w:t>esitab</w:t>
      </w:r>
      <w:r w:rsidRPr="24BDF835" w:rsidR="114B6D43">
        <w:rPr>
          <w:rFonts w:ascii="Times New Roman" w:hAnsi="Times New Roman" w:cs="Times New Roman"/>
          <w:sz w:val="24"/>
          <w:szCs w:val="24"/>
        </w:rPr>
        <w:t xml:space="preserve"> alalise kordumatu identifitseerimistunnuse saamiseks või nõuetele vastava identifitseerimistunnuse</w:t>
      </w:r>
      <w:r w:rsidRPr="24BDF835" w:rsidR="72E93330">
        <w:rPr>
          <w:rFonts w:ascii="Times New Roman" w:hAnsi="Times New Roman" w:cs="Times New Roman"/>
          <w:sz w:val="24"/>
          <w:szCs w:val="24"/>
        </w:rPr>
        <w:t xml:space="preserve"> </w:t>
      </w:r>
      <w:r w:rsidRPr="24BDF835" w:rsidR="33385C8D">
        <w:rPr>
          <w:rFonts w:ascii="Times New Roman" w:hAnsi="Times New Roman" w:cs="Times New Roman"/>
          <w:sz w:val="24"/>
          <w:szCs w:val="24"/>
        </w:rPr>
        <w:t>registreerimiseks</w:t>
      </w:r>
      <w:r w:rsidRPr="24BDF835" w:rsidR="114B6D43">
        <w:rPr>
          <w:rFonts w:ascii="Times New Roman" w:hAnsi="Times New Roman" w:cs="Times New Roman"/>
          <w:sz w:val="24"/>
          <w:szCs w:val="24"/>
        </w:rPr>
        <w:t xml:space="preserve"> </w:t>
      </w:r>
      <w:r w:rsidRPr="24BDF835" w:rsidR="74653D6A">
        <w:rPr>
          <w:rFonts w:ascii="Times New Roman" w:hAnsi="Times New Roman" w:cs="Times New Roman"/>
          <w:sz w:val="24"/>
          <w:szCs w:val="24"/>
        </w:rPr>
        <w:t xml:space="preserve">Transpordiametile elektrooniliselt Transpordiameti </w:t>
      </w:r>
      <w:r w:rsidRPr="24BDF835" w:rsidR="008B559F">
        <w:rPr>
          <w:rFonts w:ascii="Times New Roman" w:hAnsi="Times New Roman" w:cs="Times New Roman"/>
          <w:sz w:val="24"/>
          <w:szCs w:val="24"/>
        </w:rPr>
        <w:t>kodulehe</w:t>
      </w:r>
      <w:r w:rsidRPr="24BDF835" w:rsidR="74653D6A">
        <w:rPr>
          <w:rFonts w:ascii="Times New Roman" w:hAnsi="Times New Roman" w:cs="Times New Roman"/>
          <w:sz w:val="24"/>
          <w:szCs w:val="24"/>
        </w:rPr>
        <w:t xml:space="preserve"> kaudu vormikohase taotluse.</w:t>
      </w:r>
      <w:r w:rsidRPr="24BDF835" w:rsidR="008B6907">
        <w:rPr>
          <w:rFonts w:ascii="Times New Roman" w:hAnsi="Times New Roman" w:cs="Times New Roman"/>
          <w:sz w:val="24"/>
          <w:szCs w:val="24"/>
        </w:rPr>
        <w:t xml:space="preserve"> </w:t>
      </w:r>
    </w:p>
    <w:p w:rsidR="000822B4" w:rsidP="5C0C8BF2" w:rsidRDefault="000822B4" w14:paraId="3140527A" w14:textId="77777777">
      <w:pPr>
        <w:spacing w:after="0" w:line="240" w:lineRule="auto"/>
        <w:jc w:val="both"/>
        <w:rPr>
          <w:rFonts w:ascii="Times New Roman" w:hAnsi="Times New Roman" w:cs="Times New Roman"/>
          <w:sz w:val="24"/>
          <w:szCs w:val="24"/>
        </w:rPr>
      </w:pPr>
    </w:p>
    <w:p w:rsidR="003C6B15" w:rsidP="5C0C8BF2" w:rsidRDefault="000822B4" w14:paraId="23649370" w14:textId="5335A510">
      <w:pPr>
        <w:spacing w:after="0" w:line="240" w:lineRule="auto"/>
        <w:jc w:val="both"/>
        <w:rPr>
          <w:rFonts w:ascii="Times New Roman" w:hAnsi="Times New Roman" w:cs="Times New Roman"/>
          <w:sz w:val="24"/>
          <w:szCs w:val="24"/>
        </w:rPr>
      </w:pPr>
      <w:r w:rsidRPr="24BDF835" w:rsidR="000822B4">
        <w:rPr>
          <w:rFonts w:ascii="Times New Roman" w:hAnsi="Times New Roman" w:cs="Times New Roman"/>
          <w:sz w:val="24"/>
          <w:szCs w:val="24"/>
        </w:rPr>
        <w:t xml:space="preserve">(4) </w:t>
      </w:r>
      <w:r w:rsidRPr="24BDF835" w:rsidR="248B747A">
        <w:rPr>
          <w:rFonts w:ascii="Times New Roman" w:hAnsi="Times New Roman" w:cs="Times New Roman"/>
          <w:sz w:val="24"/>
          <w:szCs w:val="24"/>
        </w:rPr>
        <w:t xml:space="preserve">Taotlus sisaldab </w:t>
      </w:r>
      <w:commentRangeStart w:id="462974593"/>
      <w:r w:rsidRPr="24BDF835" w:rsidR="248B747A">
        <w:rPr>
          <w:rFonts w:ascii="Times New Roman" w:hAnsi="Times New Roman" w:cs="Times New Roman"/>
          <w:sz w:val="24"/>
          <w:szCs w:val="24"/>
        </w:rPr>
        <w:t>vähemalt</w:t>
      </w:r>
      <w:commentRangeEnd w:id="462974593"/>
      <w:r>
        <w:rPr>
          <w:rStyle w:val="CommentReference"/>
        </w:rPr>
        <w:commentReference w:id="462974593"/>
      </w:r>
      <w:r w:rsidRPr="24BDF835" w:rsidR="248B747A">
        <w:rPr>
          <w:rFonts w:ascii="Times New Roman" w:hAnsi="Times New Roman" w:cs="Times New Roman"/>
          <w:sz w:val="24"/>
          <w:szCs w:val="24"/>
        </w:rPr>
        <w:t xml:space="preserve"> järgmisi andmeid:</w:t>
      </w:r>
    </w:p>
    <w:p w:rsidR="003C6B15" w:rsidP="09904AA6" w:rsidRDefault="030F1F26" w14:paraId="697A3483" w14:textId="4EBAD507">
      <w:pPr>
        <w:spacing w:after="0" w:line="240" w:lineRule="auto"/>
        <w:jc w:val="both"/>
        <w:rPr>
          <w:rFonts w:ascii="Times New Roman" w:hAnsi="Times New Roman" w:cs="Times New Roman"/>
          <w:sz w:val="24"/>
          <w:szCs w:val="24"/>
        </w:rPr>
      </w:pPr>
      <w:r w:rsidRPr="24BDF835" w:rsidR="030F1F26">
        <w:rPr>
          <w:rFonts w:ascii="Times New Roman" w:hAnsi="Times New Roman" w:cs="Times New Roman"/>
          <w:sz w:val="24"/>
          <w:szCs w:val="24"/>
        </w:rPr>
        <w:t xml:space="preserve">1) </w:t>
      </w:r>
      <w:r w:rsidRPr="24BDF835" w:rsidR="540FF396">
        <w:rPr>
          <w:rFonts w:ascii="Times New Roman" w:hAnsi="Times New Roman" w:cs="Times New Roman"/>
          <w:sz w:val="24"/>
          <w:szCs w:val="24"/>
        </w:rPr>
        <w:t xml:space="preserve">taotleja nimi, asukoht, registrikood, </w:t>
      </w:r>
      <w:commentRangeStart w:id="1845334396"/>
      <w:r w:rsidRPr="24BDF835" w:rsidR="540FF396">
        <w:rPr>
          <w:rFonts w:ascii="Times New Roman" w:hAnsi="Times New Roman" w:cs="Times New Roman"/>
          <w:sz w:val="24"/>
          <w:szCs w:val="24"/>
        </w:rPr>
        <w:t>sidevahendite</w:t>
      </w:r>
      <w:commentRangeEnd w:id="1845334396"/>
      <w:r>
        <w:rPr>
          <w:rStyle w:val="CommentReference"/>
        </w:rPr>
        <w:commentReference w:id="1845334396"/>
      </w:r>
      <w:r w:rsidRPr="24BDF835" w:rsidR="540FF396">
        <w:rPr>
          <w:rFonts w:ascii="Times New Roman" w:hAnsi="Times New Roman" w:cs="Times New Roman"/>
          <w:sz w:val="24"/>
          <w:szCs w:val="24"/>
        </w:rPr>
        <w:t xml:space="preserve"> numbrid, veebilehe ja e-posti aadress</w:t>
      </w:r>
      <w:r w:rsidRPr="24BDF835" w:rsidR="00DF4DE3">
        <w:rPr>
          <w:rFonts w:ascii="Times New Roman" w:hAnsi="Times New Roman" w:cs="Times New Roman"/>
          <w:sz w:val="24"/>
          <w:szCs w:val="24"/>
        </w:rPr>
        <w:t>;</w:t>
      </w:r>
    </w:p>
    <w:p w:rsidR="003C6B15" w:rsidP="09904AA6" w:rsidRDefault="55F944DC" w14:paraId="782A1AFA" w14:textId="12F0474A">
      <w:pPr>
        <w:spacing w:after="0" w:line="240" w:lineRule="auto"/>
        <w:jc w:val="both"/>
        <w:rPr>
          <w:rFonts w:ascii="Times New Roman" w:hAnsi="Times New Roman" w:cs="Times New Roman"/>
          <w:sz w:val="24"/>
          <w:szCs w:val="24"/>
        </w:rPr>
      </w:pPr>
      <w:r w:rsidRPr="09904AA6">
        <w:rPr>
          <w:rFonts w:ascii="Times New Roman" w:hAnsi="Times New Roman" w:cs="Times New Roman"/>
          <w:sz w:val="24"/>
          <w:szCs w:val="24"/>
        </w:rPr>
        <w:t xml:space="preserve">2) </w:t>
      </w:r>
      <w:r w:rsidRPr="09904AA6" w:rsidR="2463E304">
        <w:rPr>
          <w:rFonts w:ascii="Times New Roman" w:hAnsi="Times New Roman" w:cs="Times New Roman"/>
          <w:sz w:val="24"/>
          <w:szCs w:val="24"/>
        </w:rPr>
        <w:t>operaatori tüüp</w:t>
      </w:r>
      <w:r w:rsidRPr="09904AA6" w:rsidR="2A7E9B0B">
        <w:rPr>
          <w:rFonts w:ascii="Times New Roman" w:hAnsi="Times New Roman" w:cs="Times New Roman"/>
          <w:sz w:val="24"/>
          <w:szCs w:val="24"/>
        </w:rPr>
        <w:t>;</w:t>
      </w:r>
    </w:p>
    <w:p w:rsidR="003C6B15" w:rsidP="5DF309E1" w:rsidRDefault="4D19D2BE" w14:paraId="127EB494" w14:textId="32AC0BB9">
      <w:pPr>
        <w:spacing w:after="0" w:line="240" w:lineRule="auto"/>
        <w:jc w:val="both"/>
        <w:rPr>
          <w:rFonts w:ascii="Times New Roman" w:hAnsi="Times New Roman" w:cs="Times New Roman"/>
          <w:sz w:val="24"/>
          <w:szCs w:val="24"/>
        </w:rPr>
      </w:pPr>
      <w:r w:rsidRPr="09904AA6">
        <w:rPr>
          <w:rFonts w:ascii="Times New Roman" w:hAnsi="Times New Roman" w:cs="Times New Roman"/>
          <w:sz w:val="24"/>
          <w:szCs w:val="24"/>
        </w:rPr>
        <w:t>3</w:t>
      </w:r>
      <w:r w:rsidRPr="09904AA6" w:rsidR="24425015">
        <w:rPr>
          <w:rFonts w:ascii="Times New Roman" w:hAnsi="Times New Roman" w:cs="Times New Roman"/>
          <w:sz w:val="24"/>
          <w:szCs w:val="24"/>
        </w:rPr>
        <w:t>) riigi tunnus klassifikaatori</w:t>
      </w:r>
      <w:r w:rsidR="008B6907">
        <w:rPr>
          <w:rFonts w:ascii="Times New Roman" w:hAnsi="Times New Roman" w:cs="Times New Roman"/>
          <w:sz w:val="24"/>
          <w:szCs w:val="24"/>
        </w:rPr>
        <w:t xml:space="preserve"> järgi</w:t>
      </w:r>
      <w:r w:rsidRPr="09904AA6" w:rsidR="24425015">
        <w:rPr>
          <w:rFonts w:ascii="Times New Roman" w:hAnsi="Times New Roman" w:cs="Times New Roman"/>
          <w:sz w:val="24"/>
          <w:szCs w:val="24"/>
        </w:rPr>
        <w:t>;</w:t>
      </w:r>
    </w:p>
    <w:p w:rsidR="003C6B15" w:rsidP="5DF309E1" w:rsidRDefault="0BFA3D87" w14:paraId="34725EC5" w14:textId="653D8A8F">
      <w:pPr>
        <w:spacing w:after="0" w:line="240" w:lineRule="auto"/>
        <w:jc w:val="both"/>
        <w:rPr>
          <w:rFonts w:ascii="Times New Roman" w:hAnsi="Times New Roman" w:cs="Times New Roman"/>
          <w:sz w:val="24"/>
          <w:szCs w:val="24"/>
        </w:rPr>
      </w:pPr>
      <w:r w:rsidRPr="2149CF86" w:rsidR="522120B4">
        <w:rPr>
          <w:rFonts w:ascii="Times New Roman" w:hAnsi="Times New Roman" w:cs="Times New Roman"/>
          <w:sz w:val="24"/>
          <w:szCs w:val="24"/>
        </w:rPr>
        <w:t>4</w:t>
      </w:r>
      <w:r w:rsidRPr="2149CF86" w:rsidR="465481FE">
        <w:rPr>
          <w:rFonts w:ascii="Times New Roman" w:hAnsi="Times New Roman" w:cs="Times New Roman"/>
          <w:sz w:val="24"/>
          <w:szCs w:val="24"/>
        </w:rPr>
        <w:t xml:space="preserve">) </w:t>
      </w:r>
      <w:r w:rsidRPr="2149CF86" w:rsidR="329B8AC1">
        <w:rPr>
          <w:rFonts w:ascii="Times New Roman" w:hAnsi="Times New Roman" w:cs="Times New Roman"/>
          <w:sz w:val="24"/>
          <w:szCs w:val="24"/>
        </w:rPr>
        <w:t xml:space="preserve">soovitud lühend </w:t>
      </w:r>
      <w:commentRangeStart w:id="449977467"/>
      <w:r w:rsidRPr="2149CF86" w:rsidR="329B8AC1">
        <w:rPr>
          <w:rFonts w:ascii="Times New Roman" w:hAnsi="Times New Roman" w:cs="Times New Roman"/>
          <w:sz w:val="24"/>
          <w:szCs w:val="24"/>
        </w:rPr>
        <w:t>ettevõt</w:t>
      </w:r>
      <w:ins w:author="Maarja-Liis Lall - JUSTDIGI" w:date="2025-08-08T12:53:45.364Z" w:id="232115855">
        <w:r w:rsidRPr="2149CF86" w:rsidR="1BD2061D">
          <w:rPr>
            <w:rFonts w:ascii="Times New Roman" w:hAnsi="Times New Roman" w:cs="Times New Roman"/>
            <w:sz w:val="24"/>
            <w:szCs w:val="24"/>
          </w:rPr>
          <w:t>ja</w:t>
        </w:r>
      </w:ins>
      <w:del w:author="Maarja-Liis Lall - JUSTDIGI" w:date="2025-08-08T12:53:45.618Z" w:id="186533817">
        <w:r w:rsidRPr="2149CF86" w:rsidDel="329B8AC1">
          <w:rPr>
            <w:rFonts w:ascii="Times New Roman" w:hAnsi="Times New Roman" w:cs="Times New Roman"/>
            <w:sz w:val="24"/>
            <w:szCs w:val="24"/>
          </w:rPr>
          <w:delText>te</w:delText>
        </w:r>
      </w:del>
      <w:commentRangeEnd w:id="449977467"/>
      <w:r>
        <w:rPr>
          <w:rStyle w:val="CommentReference"/>
        </w:rPr>
        <w:commentReference w:id="449977467"/>
      </w:r>
      <w:r w:rsidRPr="2149CF86" w:rsidR="329B8AC1">
        <w:rPr>
          <w:rFonts w:ascii="Times New Roman" w:hAnsi="Times New Roman" w:cs="Times New Roman"/>
          <w:sz w:val="24"/>
          <w:szCs w:val="24"/>
        </w:rPr>
        <w:t xml:space="preserve"> tähistamiseks koodis;</w:t>
      </w:r>
    </w:p>
    <w:p w:rsidR="003C6B15" w:rsidP="5DF309E1" w:rsidRDefault="51685743" w14:paraId="1FBB8E3E" w14:textId="6B5DAE0D">
      <w:pPr>
        <w:spacing w:after="0" w:line="240" w:lineRule="auto"/>
        <w:jc w:val="both"/>
        <w:rPr>
          <w:rFonts w:ascii="Times New Roman" w:hAnsi="Times New Roman" w:cs="Times New Roman"/>
          <w:sz w:val="24"/>
          <w:szCs w:val="24"/>
        </w:rPr>
      </w:pPr>
      <w:r w:rsidRPr="09904AA6">
        <w:rPr>
          <w:rFonts w:ascii="Times New Roman" w:hAnsi="Times New Roman" w:cs="Times New Roman"/>
          <w:sz w:val="24"/>
          <w:szCs w:val="24"/>
        </w:rPr>
        <w:t>5</w:t>
      </w:r>
      <w:r w:rsidRPr="09904AA6" w:rsidR="7CF83EC4">
        <w:rPr>
          <w:rFonts w:ascii="Times New Roman" w:hAnsi="Times New Roman" w:cs="Times New Roman"/>
          <w:sz w:val="24"/>
          <w:szCs w:val="24"/>
        </w:rPr>
        <w:t xml:space="preserve">) </w:t>
      </w:r>
      <w:r w:rsidRPr="09904AA6" w:rsidR="1B06E998">
        <w:rPr>
          <w:rFonts w:ascii="Times New Roman" w:hAnsi="Times New Roman" w:cs="Times New Roman"/>
          <w:sz w:val="24"/>
          <w:szCs w:val="24"/>
        </w:rPr>
        <w:t>registreeringu tüüp</w:t>
      </w:r>
      <w:r w:rsidRPr="09904AA6" w:rsidR="04C93673">
        <w:rPr>
          <w:rFonts w:ascii="Times New Roman" w:hAnsi="Times New Roman" w:cs="Times New Roman"/>
          <w:sz w:val="24"/>
          <w:szCs w:val="24"/>
        </w:rPr>
        <w:t>.</w:t>
      </w:r>
    </w:p>
    <w:p w:rsidR="09904AA6" w:rsidP="09904AA6" w:rsidRDefault="09904AA6" w14:paraId="14B03221" w14:textId="32378166">
      <w:pPr>
        <w:spacing w:after="0" w:line="240" w:lineRule="auto"/>
        <w:jc w:val="both"/>
        <w:rPr>
          <w:rFonts w:ascii="Times New Roman" w:hAnsi="Times New Roman" w:cs="Times New Roman"/>
          <w:sz w:val="24"/>
          <w:szCs w:val="24"/>
        </w:rPr>
      </w:pPr>
    </w:p>
    <w:p w:rsidR="003C6B15" w:rsidP="5C0C8BF2" w:rsidRDefault="11DEA61B" w14:paraId="03911B9E" w14:textId="181DE6C9">
      <w:pPr>
        <w:spacing w:after="0" w:line="240" w:lineRule="auto"/>
        <w:jc w:val="both"/>
        <w:rPr>
          <w:rFonts w:ascii="Times New Roman" w:hAnsi="Times New Roman" w:cs="Times New Roman"/>
          <w:sz w:val="24"/>
          <w:szCs w:val="24"/>
        </w:rPr>
      </w:pPr>
      <w:r w:rsidRPr="09904AA6">
        <w:rPr>
          <w:rFonts w:ascii="Times New Roman" w:hAnsi="Times New Roman" w:cs="Times New Roman"/>
          <w:sz w:val="24"/>
          <w:szCs w:val="24"/>
        </w:rPr>
        <w:t>(</w:t>
      </w:r>
      <w:r w:rsidR="000822B4">
        <w:rPr>
          <w:rFonts w:ascii="Times New Roman" w:hAnsi="Times New Roman" w:cs="Times New Roman"/>
          <w:sz w:val="24"/>
          <w:szCs w:val="24"/>
        </w:rPr>
        <w:t>5</w:t>
      </w:r>
      <w:r w:rsidRPr="09904AA6">
        <w:rPr>
          <w:rFonts w:ascii="Times New Roman" w:hAnsi="Times New Roman" w:cs="Times New Roman"/>
          <w:sz w:val="24"/>
          <w:szCs w:val="24"/>
        </w:rPr>
        <w:t>) Transpordiamet avaldab identifitseerimistunnuse taotluse vormi oma veebilehel.</w:t>
      </w:r>
    </w:p>
    <w:p w:rsidR="0032632F" w:rsidP="5C0C8BF2" w:rsidRDefault="0032632F" w14:paraId="7B859B06" w14:textId="77777777">
      <w:pPr>
        <w:spacing w:after="0" w:line="240" w:lineRule="auto"/>
        <w:jc w:val="both"/>
        <w:rPr>
          <w:rFonts w:ascii="Times New Roman" w:hAnsi="Times New Roman" w:cs="Times New Roman"/>
          <w:sz w:val="24"/>
          <w:szCs w:val="24"/>
        </w:rPr>
      </w:pPr>
    </w:p>
    <w:p w:rsidRPr="00674F1E" w:rsidR="005F5C6D" w:rsidP="09904AA6" w:rsidRDefault="114B6D43" w14:paraId="625B08C6" w14:textId="68B3AE2B">
      <w:pPr>
        <w:spacing w:after="0" w:line="240" w:lineRule="auto"/>
        <w:jc w:val="both"/>
        <w:rPr>
          <w:rFonts w:ascii="Times New Roman" w:hAnsi="Times New Roman" w:cs="Times New Roman"/>
          <w:sz w:val="24"/>
          <w:szCs w:val="24"/>
        </w:rPr>
      </w:pPr>
      <w:r w:rsidRPr="24BDF835" w:rsidR="0FC8D5CD">
        <w:rPr>
          <w:rFonts w:ascii="Times New Roman" w:hAnsi="Times New Roman" w:cs="Times New Roman"/>
          <w:sz w:val="24"/>
          <w:szCs w:val="24"/>
        </w:rPr>
        <w:t>(</w:t>
      </w:r>
      <w:r w:rsidRPr="24BDF835" w:rsidR="0B08CD75">
        <w:rPr>
          <w:rFonts w:ascii="Times New Roman" w:hAnsi="Times New Roman" w:cs="Times New Roman"/>
          <w:sz w:val="24"/>
          <w:szCs w:val="24"/>
        </w:rPr>
        <w:t>6</w:t>
      </w:r>
      <w:r w:rsidRPr="24BDF835" w:rsidR="0FC8D5CD">
        <w:rPr>
          <w:rFonts w:ascii="Times New Roman" w:hAnsi="Times New Roman" w:cs="Times New Roman"/>
          <w:sz w:val="24"/>
          <w:szCs w:val="24"/>
        </w:rPr>
        <w:t>)</w:t>
      </w:r>
      <w:r w:rsidRPr="24BDF835" w:rsidR="0FC8D5CD">
        <w:rPr>
          <w:rFonts w:ascii="Times New Roman" w:hAnsi="Times New Roman" w:cs="Times New Roman"/>
          <w:sz w:val="24"/>
          <w:szCs w:val="24"/>
        </w:rPr>
        <w:t xml:space="preserve"> Transpordiamet </w:t>
      </w:r>
      <w:r w:rsidRPr="24BDF835" w:rsidR="0FC8D5CD">
        <w:rPr>
          <w:rFonts w:ascii="Times New Roman" w:hAnsi="Times New Roman" w:cs="Times New Roman"/>
          <w:sz w:val="24"/>
          <w:szCs w:val="24"/>
        </w:rPr>
        <w:t>kontrollib</w:t>
      </w:r>
      <w:r w:rsidRPr="24BDF835" w:rsidR="0FC8D5CD">
        <w:rPr>
          <w:rFonts w:ascii="Times New Roman" w:hAnsi="Times New Roman" w:cs="Times New Roman"/>
          <w:sz w:val="24"/>
          <w:szCs w:val="24"/>
        </w:rPr>
        <w:t xml:space="preserve"> </w:t>
      </w:r>
      <w:commentRangeStart w:id="1725840308"/>
      <w:commentRangeStart w:id="1412700985"/>
      <w:r w:rsidRPr="24BDF835" w:rsidR="0FC8D5CD">
        <w:rPr>
          <w:rFonts w:ascii="Times New Roman" w:hAnsi="Times New Roman" w:cs="Times New Roman"/>
          <w:sz w:val="24"/>
          <w:szCs w:val="24"/>
        </w:rPr>
        <w:t>ettevõt</w:t>
      </w:r>
      <w:ins w:author="Maarja-Liis Lall - JUSTDIGI" w:date="2025-08-08T12:53:48.671Z" w:id="15683222">
        <w:r w:rsidRPr="24BDF835" w:rsidR="187C74D0">
          <w:rPr>
            <w:rFonts w:ascii="Times New Roman" w:hAnsi="Times New Roman" w:cs="Times New Roman"/>
            <w:sz w:val="24"/>
            <w:szCs w:val="24"/>
          </w:rPr>
          <w:t>ja</w:t>
        </w:r>
      </w:ins>
      <w:del w:author="Maarja-Liis Lall - JUSTDIGI" w:date="2025-08-08T12:53:49.261Z" w:id="1528372526">
        <w:r w:rsidRPr="24BDF835" w:rsidDel="114B6D43">
          <w:rPr>
            <w:rFonts w:ascii="Times New Roman" w:hAnsi="Times New Roman" w:cs="Times New Roman"/>
            <w:sz w:val="24"/>
            <w:szCs w:val="24"/>
          </w:rPr>
          <w:delText>te</w:delText>
        </w:r>
      </w:del>
      <w:commentRangeEnd w:id="1725840308"/>
      <w:r>
        <w:rPr>
          <w:rStyle w:val="CommentReference"/>
        </w:rPr>
        <w:commentReference w:id="1725840308"/>
      </w:r>
      <w:r w:rsidRPr="24BDF835" w:rsidR="0FC8D5CD">
        <w:rPr>
          <w:rFonts w:ascii="Times New Roman" w:hAnsi="Times New Roman" w:cs="Times New Roman"/>
          <w:sz w:val="24"/>
          <w:szCs w:val="24"/>
        </w:rPr>
        <w:t xml:space="preserve"> </w:t>
      </w:r>
      <w:commentRangeEnd w:id="1412700985"/>
      <w:r>
        <w:rPr>
          <w:rStyle w:val="CommentReference"/>
        </w:rPr>
        <w:commentReference w:id="1412700985"/>
      </w:r>
      <w:r w:rsidRPr="24BDF835" w:rsidR="0FC8D5CD">
        <w:rPr>
          <w:rFonts w:ascii="Times New Roman" w:hAnsi="Times New Roman" w:cs="Times New Roman"/>
          <w:sz w:val="24"/>
          <w:szCs w:val="24"/>
        </w:rPr>
        <w:t xml:space="preserve">majanduse tegevusala </w:t>
      </w:r>
      <w:r w:rsidRPr="24BDF835" w:rsidR="602D2CFC">
        <w:rPr>
          <w:rFonts w:ascii="Times New Roman" w:hAnsi="Times New Roman" w:cs="Times New Roman"/>
          <w:sz w:val="24"/>
          <w:szCs w:val="24"/>
        </w:rPr>
        <w:t xml:space="preserve">Eesti </w:t>
      </w:r>
      <w:r w:rsidRPr="24BDF835" w:rsidR="1DA1E806">
        <w:rPr>
          <w:rFonts w:ascii="Times New Roman" w:hAnsi="Times New Roman" w:cs="Times New Roman"/>
          <w:sz w:val="24"/>
          <w:szCs w:val="24"/>
        </w:rPr>
        <w:t>m</w:t>
      </w:r>
      <w:r w:rsidRPr="24BDF835" w:rsidR="602D2CFC">
        <w:rPr>
          <w:rFonts w:ascii="Times New Roman" w:hAnsi="Times New Roman" w:cs="Times New Roman"/>
          <w:sz w:val="24"/>
          <w:szCs w:val="24"/>
        </w:rPr>
        <w:t xml:space="preserve">ajanduse </w:t>
      </w:r>
      <w:r w:rsidRPr="24BDF835" w:rsidR="1DA1E806">
        <w:rPr>
          <w:rFonts w:ascii="Times New Roman" w:hAnsi="Times New Roman" w:cs="Times New Roman"/>
          <w:sz w:val="24"/>
          <w:szCs w:val="24"/>
        </w:rPr>
        <w:t>t</w:t>
      </w:r>
      <w:r w:rsidRPr="24BDF835" w:rsidR="602D2CFC">
        <w:rPr>
          <w:rFonts w:ascii="Times New Roman" w:hAnsi="Times New Roman" w:cs="Times New Roman"/>
          <w:sz w:val="24"/>
          <w:szCs w:val="24"/>
        </w:rPr>
        <w:t xml:space="preserve">egevusalade </w:t>
      </w:r>
      <w:r w:rsidRPr="24BDF835" w:rsidR="1DA1E806">
        <w:rPr>
          <w:rFonts w:ascii="Times New Roman" w:hAnsi="Times New Roman" w:cs="Times New Roman"/>
          <w:sz w:val="24"/>
          <w:szCs w:val="24"/>
        </w:rPr>
        <w:t>k</w:t>
      </w:r>
      <w:r w:rsidRPr="24BDF835" w:rsidR="602D2CFC">
        <w:rPr>
          <w:rFonts w:ascii="Times New Roman" w:hAnsi="Times New Roman" w:cs="Times New Roman"/>
          <w:sz w:val="24"/>
          <w:szCs w:val="24"/>
        </w:rPr>
        <w:t>lassifikaatori</w:t>
      </w:r>
      <w:r w:rsidRPr="24BDF835" w:rsidR="0FC8D5CD">
        <w:rPr>
          <w:rFonts w:ascii="Times New Roman" w:hAnsi="Times New Roman" w:cs="Times New Roman"/>
          <w:sz w:val="24"/>
          <w:szCs w:val="24"/>
        </w:rPr>
        <w:t xml:space="preserve"> alusel 15 tööpäeva jooksul taotluse </w:t>
      </w:r>
      <w:r w:rsidRPr="24BDF835" w:rsidR="66ECD50D">
        <w:rPr>
          <w:rFonts w:ascii="Times New Roman" w:hAnsi="Times New Roman" w:cs="Times New Roman"/>
          <w:sz w:val="24"/>
          <w:szCs w:val="24"/>
        </w:rPr>
        <w:t xml:space="preserve">saamisest arvates. </w:t>
      </w:r>
      <w:commentRangeStart w:id="642508877"/>
      <w:commentRangeStart w:id="1132811715"/>
      <w:r w:rsidRPr="24BDF835" w:rsidR="66ECD50D">
        <w:rPr>
          <w:rFonts w:ascii="Times New Roman" w:hAnsi="Times New Roman" w:cs="Times New Roman"/>
          <w:sz w:val="24"/>
          <w:szCs w:val="24"/>
        </w:rPr>
        <w:t>Nõuetele vastavuse</w:t>
      </w:r>
      <w:commentRangeEnd w:id="642508877"/>
      <w:r>
        <w:rPr>
          <w:rStyle w:val="CommentReference"/>
        </w:rPr>
        <w:commentReference w:id="642508877"/>
      </w:r>
      <w:commentRangeEnd w:id="1132811715"/>
      <w:r>
        <w:rPr>
          <w:rStyle w:val="CommentReference"/>
        </w:rPr>
        <w:commentReference w:id="1132811715"/>
      </w:r>
      <w:r w:rsidRPr="24BDF835" w:rsidR="66ECD50D">
        <w:rPr>
          <w:rFonts w:ascii="Times New Roman" w:hAnsi="Times New Roman" w:cs="Times New Roman"/>
          <w:sz w:val="24"/>
          <w:szCs w:val="24"/>
        </w:rPr>
        <w:t xml:space="preserve"> korral rahuldab ta</w:t>
      </w:r>
      <w:r w:rsidRPr="24BDF835" w:rsidR="479F5055">
        <w:rPr>
          <w:rFonts w:ascii="Times New Roman" w:hAnsi="Times New Roman" w:cs="Times New Roman"/>
          <w:sz w:val="24"/>
          <w:szCs w:val="24"/>
        </w:rPr>
        <w:t xml:space="preserve">otluse </w:t>
      </w:r>
      <w:r w:rsidRPr="24BDF835" w:rsidR="66ECD50D">
        <w:rPr>
          <w:rFonts w:ascii="Times New Roman" w:hAnsi="Times New Roman" w:cs="Times New Roman"/>
          <w:sz w:val="24"/>
          <w:szCs w:val="24"/>
        </w:rPr>
        <w:t xml:space="preserve">ja </w:t>
      </w:r>
      <w:commentRangeStart w:id="1068393131"/>
      <w:r w:rsidRPr="24BDF835" w:rsidR="526AA8AA">
        <w:rPr>
          <w:rFonts w:ascii="Times New Roman" w:hAnsi="Times New Roman" w:cs="Times New Roman"/>
          <w:sz w:val="24"/>
          <w:szCs w:val="24"/>
        </w:rPr>
        <w:t>annab</w:t>
      </w:r>
      <w:commentRangeEnd w:id="1068393131"/>
      <w:r>
        <w:rPr>
          <w:rStyle w:val="CommentReference"/>
        </w:rPr>
        <w:commentReference w:id="1068393131"/>
      </w:r>
      <w:r w:rsidRPr="24BDF835" w:rsidR="17B95C95">
        <w:rPr>
          <w:rFonts w:ascii="Times New Roman" w:hAnsi="Times New Roman" w:cs="Times New Roman"/>
          <w:sz w:val="24"/>
          <w:szCs w:val="24"/>
        </w:rPr>
        <w:t xml:space="preserve"> </w:t>
      </w:r>
      <w:commentRangeStart w:id="2089453540"/>
      <w:r w:rsidRPr="24BDF835" w:rsidR="0FC8D5CD">
        <w:rPr>
          <w:rFonts w:ascii="Times New Roman" w:hAnsi="Times New Roman" w:cs="Times New Roman"/>
          <w:sz w:val="24"/>
          <w:szCs w:val="24"/>
        </w:rPr>
        <w:t>alternatiivkütuste üldsusele juurdepääsetavate laadimis- ja tankimispunktide käitajale ja liikuvusteenuse osutajale alalise</w:t>
      </w:r>
      <w:commentRangeEnd w:id="2089453540"/>
      <w:r>
        <w:rPr>
          <w:rStyle w:val="CommentReference"/>
        </w:rPr>
        <w:commentReference w:id="2089453540"/>
      </w:r>
      <w:r w:rsidRPr="24BDF835" w:rsidR="0FC8D5CD">
        <w:rPr>
          <w:rFonts w:ascii="Times New Roman" w:hAnsi="Times New Roman" w:cs="Times New Roman"/>
          <w:sz w:val="24"/>
          <w:szCs w:val="24"/>
        </w:rPr>
        <w:t xml:space="preserve"> </w:t>
      </w:r>
      <w:commentRangeStart w:id="173650887"/>
      <w:r w:rsidRPr="24BDF835" w:rsidR="0FC8D5CD">
        <w:rPr>
          <w:rFonts w:ascii="Times New Roman" w:hAnsi="Times New Roman" w:cs="Times New Roman"/>
          <w:sz w:val="24"/>
          <w:szCs w:val="24"/>
        </w:rPr>
        <w:t>kordumatu</w:t>
      </w:r>
      <w:commentRangeEnd w:id="173650887"/>
      <w:r>
        <w:rPr>
          <w:rStyle w:val="CommentReference"/>
        </w:rPr>
        <w:commentReference w:id="173650887"/>
      </w:r>
      <w:r w:rsidRPr="24BDF835" w:rsidR="0FC8D5CD">
        <w:rPr>
          <w:rFonts w:ascii="Times New Roman" w:hAnsi="Times New Roman" w:cs="Times New Roman"/>
          <w:sz w:val="24"/>
          <w:szCs w:val="24"/>
        </w:rPr>
        <w:t xml:space="preserve"> identifitseerimistunnuse.</w:t>
      </w:r>
    </w:p>
    <w:p w:rsidRPr="00674F1E" w:rsidR="005F5C6D" w:rsidP="09904AA6" w:rsidRDefault="005F5C6D" w14:paraId="3CD9320E" w14:textId="70DF7F91">
      <w:pPr>
        <w:spacing w:after="0" w:line="240" w:lineRule="auto"/>
        <w:jc w:val="both"/>
        <w:rPr>
          <w:rFonts w:ascii="Times New Roman" w:hAnsi="Times New Roman" w:cs="Times New Roman"/>
          <w:sz w:val="24"/>
          <w:szCs w:val="24"/>
        </w:rPr>
      </w:pPr>
    </w:p>
    <w:p w:rsidRPr="00674F1E" w:rsidR="005F5C6D" w:rsidP="5DF309E1" w:rsidRDefault="7AC857C7" w14:paraId="38F360F9" w14:textId="71C2B290" w14:noSpellErr="1">
      <w:pPr>
        <w:spacing w:after="0" w:line="240" w:lineRule="auto"/>
        <w:jc w:val="both"/>
        <w:rPr>
          <w:rFonts w:ascii="Times New Roman" w:hAnsi="Times New Roman" w:cs="Times New Roman"/>
          <w:sz w:val="24"/>
          <w:szCs w:val="24"/>
        </w:rPr>
      </w:pPr>
      <w:commentRangeStart w:id="306467067"/>
      <w:r w:rsidRPr="24BDF835" w:rsidR="0480E1C7">
        <w:rPr>
          <w:rFonts w:ascii="Times New Roman" w:hAnsi="Times New Roman" w:cs="Times New Roman"/>
          <w:sz w:val="24"/>
          <w:szCs w:val="24"/>
        </w:rPr>
        <w:t>(</w:t>
      </w:r>
      <w:r w:rsidRPr="24BDF835" w:rsidR="0B08CD75">
        <w:rPr>
          <w:rFonts w:ascii="Times New Roman" w:hAnsi="Times New Roman" w:cs="Times New Roman"/>
          <w:sz w:val="24"/>
          <w:szCs w:val="24"/>
        </w:rPr>
        <w:t>7</w:t>
      </w:r>
      <w:r w:rsidRPr="24BDF835" w:rsidR="0480E1C7">
        <w:rPr>
          <w:rFonts w:ascii="Times New Roman" w:hAnsi="Times New Roman" w:cs="Times New Roman"/>
          <w:sz w:val="24"/>
          <w:szCs w:val="24"/>
        </w:rPr>
        <w:t>)</w:t>
      </w:r>
      <w:commentRangeEnd w:id="306467067"/>
      <w:r>
        <w:rPr>
          <w:rStyle w:val="CommentReference"/>
        </w:rPr>
        <w:commentReference w:id="306467067"/>
      </w:r>
      <w:r w:rsidRPr="24BDF835" w:rsidR="0480E1C7">
        <w:rPr>
          <w:rFonts w:ascii="Times New Roman" w:hAnsi="Times New Roman" w:cs="Times New Roman"/>
          <w:sz w:val="24"/>
          <w:szCs w:val="24"/>
        </w:rPr>
        <w:t xml:space="preserve"> Transpordiamet </w:t>
      </w:r>
      <w:commentRangeStart w:id="1365184395"/>
      <w:r w:rsidRPr="24BDF835" w:rsidR="0480E1C7">
        <w:rPr>
          <w:rFonts w:ascii="Times New Roman" w:hAnsi="Times New Roman" w:cs="Times New Roman"/>
          <w:sz w:val="24"/>
          <w:szCs w:val="24"/>
        </w:rPr>
        <w:t>registreerib</w:t>
      </w:r>
      <w:commentRangeEnd w:id="1365184395"/>
      <w:r>
        <w:rPr>
          <w:rStyle w:val="CommentReference"/>
        </w:rPr>
        <w:commentReference w:id="1365184395"/>
      </w:r>
      <w:r w:rsidRPr="24BDF835" w:rsidR="0480E1C7">
        <w:rPr>
          <w:rFonts w:ascii="Times New Roman" w:hAnsi="Times New Roman" w:cs="Times New Roman"/>
          <w:sz w:val="24"/>
          <w:szCs w:val="24"/>
        </w:rPr>
        <w:t xml:space="preserve"> </w:t>
      </w:r>
      <w:commentRangeStart w:id="641458941"/>
      <w:r w:rsidRPr="24BDF835" w:rsidR="1155FA5E">
        <w:rPr>
          <w:rFonts w:ascii="Times New Roman" w:hAnsi="Times New Roman" w:cs="Times New Roman"/>
          <w:sz w:val="24"/>
          <w:szCs w:val="24"/>
        </w:rPr>
        <w:t>ettevõtja</w:t>
      </w:r>
      <w:commentRangeEnd w:id="641458941"/>
      <w:r>
        <w:rPr>
          <w:rStyle w:val="CommentReference"/>
        </w:rPr>
        <w:commentReference w:id="641458941"/>
      </w:r>
      <w:r w:rsidRPr="24BDF835" w:rsidR="1155FA5E">
        <w:rPr>
          <w:rFonts w:ascii="Times New Roman" w:hAnsi="Times New Roman" w:cs="Times New Roman"/>
          <w:sz w:val="24"/>
          <w:szCs w:val="24"/>
        </w:rPr>
        <w:t xml:space="preserve"> kontaktandmed ja </w:t>
      </w:r>
      <w:r w:rsidRPr="24BDF835" w:rsidR="0480E1C7">
        <w:rPr>
          <w:rFonts w:ascii="Times New Roman" w:hAnsi="Times New Roman" w:cs="Times New Roman"/>
          <w:sz w:val="24"/>
          <w:szCs w:val="24"/>
        </w:rPr>
        <w:t>ide</w:t>
      </w:r>
      <w:r w:rsidRPr="24BDF835" w:rsidR="4CE68BE5">
        <w:rPr>
          <w:rFonts w:ascii="Times New Roman" w:hAnsi="Times New Roman" w:cs="Times New Roman"/>
          <w:sz w:val="24"/>
          <w:szCs w:val="24"/>
        </w:rPr>
        <w:t>ntifitseerimistunnuse</w:t>
      </w:r>
      <w:r w:rsidRPr="24BDF835" w:rsidR="763CC2A1">
        <w:rPr>
          <w:rFonts w:ascii="Times New Roman" w:hAnsi="Times New Roman" w:cs="Times New Roman"/>
          <w:sz w:val="24"/>
          <w:szCs w:val="24"/>
        </w:rPr>
        <w:t xml:space="preserve"> </w:t>
      </w:r>
      <w:r w:rsidRPr="24BDF835" w:rsidR="4CE68BE5">
        <w:rPr>
          <w:rFonts w:ascii="Times New Roman" w:hAnsi="Times New Roman" w:cs="Times New Roman"/>
          <w:sz w:val="24"/>
          <w:szCs w:val="24"/>
        </w:rPr>
        <w:t xml:space="preserve">oma veebilehel </w:t>
      </w:r>
      <w:r w:rsidRPr="24BDF835" w:rsidR="1DA1E806">
        <w:rPr>
          <w:rFonts w:ascii="Times New Roman" w:hAnsi="Times New Roman" w:cs="Times New Roman"/>
          <w:sz w:val="24"/>
          <w:szCs w:val="24"/>
        </w:rPr>
        <w:t>ning</w:t>
      </w:r>
      <w:r w:rsidRPr="24BDF835" w:rsidR="4CE68BE5">
        <w:rPr>
          <w:rFonts w:ascii="Times New Roman" w:hAnsi="Times New Roman" w:cs="Times New Roman"/>
          <w:sz w:val="24"/>
          <w:szCs w:val="24"/>
        </w:rPr>
        <w:t xml:space="preserve"> ajakohastab neid andmeid vähemalt üks k</w:t>
      </w:r>
      <w:r w:rsidRPr="24BDF835" w:rsidR="37AE2E56">
        <w:rPr>
          <w:rFonts w:ascii="Times New Roman" w:hAnsi="Times New Roman" w:cs="Times New Roman"/>
          <w:sz w:val="24"/>
          <w:szCs w:val="24"/>
        </w:rPr>
        <w:t>ord</w:t>
      </w:r>
      <w:r w:rsidRPr="24BDF835" w:rsidR="4CE68BE5">
        <w:rPr>
          <w:rFonts w:ascii="Times New Roman" w:hAnsi="Times New Roman" w:cs="Times New Roman"/>
          <w:sz w:val="24"/>
          <w:szCs w:val="24"/>
        </w:rPr>
        <w:t xml:space="preserve"> aastas.</w:t>
      </w:r>
    </w:p>
    <w:p w:rsidRPr="00674F1E" w:rsidR="005F5C6D" w:rsidP="5DF309E1" w:rsidRDefault="005F5C6D" w14:paraId="77721800" w14:textId="74A8B636">
      <w:pPr>
        <w:spacing w:after="0" w:line="240" w:lineRule="auto"/>
        <w:jc w:val="both"/>
        <w:rPr>
          <w:rFonts w:ascii="Times New Roman" w:hAnsi="Times New Roman" w:cs="Times New Roman"/>
          <w:sz w:val="24"/>
          <w:szCs w:val="24"/>
        </w:rPr>
      </w:pPr>
    </w:p>
    <w:p w:rsidRPr="00674F1E" w:rsidR="005F5C6D" w:rsidP="0037753F" w:rsidRDefault="23DAA9CC" w14:paraId="5203B176" w14:textId="59AB8B80">
      <w:pPr>
        <w:spacing w:after="0" w:line="240" w:lineRule="auto"/>
        <w:jc w:val="both"/>
        <w:rPr>
          <w:rFonts w:ascii="Times New Roman" w:hAnsi="Times New Roman" w:cs="Times New Roman"/>
          <w:sz w:val="24"/>
          <w:szCs w:val="24"/>
        </w:rPr>
      </w:pPr>
      <w:r w:rsidRPr="24BDF835" w:rsidR="23DAA9CC">
        <w:rPr>
          <w:rFonts w:ascii="Times New Roman" w:hAnsi="Times New Roman" w:cs="Times New Roman"/>
          <w:sz w:val="24"/>
          <w:szCs w:val="24"/>
        </w:rPr>
        <w:t>(</w:t>
      </w:r>
      <w:r w:rsidRPr="24BDF835" w:rsidR="000822B4">
        <w:rPr>
          <w:rFonts w:ascii="Times New Roman" w:hAnsi="Times New Roman" w:cs="Times New Roman"/>
          <w:sz w:val="24"/>
          <w:szCs w:val="24"/>
        </w:rPr>
        <w:t>8</w:t>
      </w:r>
      <w:r w:rsidRPr="24BDF835" w:rsidR="23DAA9CC">
        <w:rPr>
          <w:rFonts w:ascii="Times New Roman" w:hAnsi="Times New Roman" w:cs="Times New Roman"/>
          <w:sz w:val="24"/>
          <w:szCs w:val="24"/>
        </w:rPr>
        <w:t xml:space="preserve">) Kui taotlus ei vasta </w:t>
      </w:r>
      <w:r w:rsidRPr="24BDF835" w:rsidR="1F53A464">
        <w:rPr>
          <w:rFonts w:ascii="Times New Roman" w:hAnsi="Times New Roman" w:cs="Times New Roman"/>
          <w:sz w:val="24"/>
          <w:szCs w:val="24"/>
        </w:rPr>
        <w:t xml:space="preserve">nõuetele, </w:t>
      </w:r>
      <w:r w:rsidRPr="24BDF835" w:rsidR="2AB7572D">
        <w:rPr>
          <w:rFonts w:ascii="Times New Roman" w:hAnsi="Times New Roman" w:cs="Times New Roman"/>
          <w:sz w:val="24"/>
          <w:szCs w:val="24"/>
        </w:rPr>
        <w:t>määrab</w:t>
      </w:r>
      <w:r w:rsidRPr="24BDF835" w:rsidR="1F53A464">
        <w:rPr>
          <w:rFonts w:ascii="Times New Roman" w:hAnsi="Times New Roman" w:cs="Times New Roman"/>
          <w:sz w:val="24"/>
          <w:szCs w:val="24"/>
        </w:rPr>
        <w:t xml:space="preserve"> Transpordiamet</w:t>
      </w:r>
      <w:ins w:author="Maarja-Liis Lall - JUSTDIGI" w:date="2025-08-08T19:24:21.837Z" w:id="1898779101">
        <w:r w:rsidRPr="24BDF835" w:rsidR="2F4D0058">
          <w:rPr>
            <w:rFonts w:ascii="Times New Roman" w:hAnsi="Times New Roman" w:cs="Times New Roman"/>
            <w:sz w:val="24"/>
            <w:szCs w:val="24"/>
          </w:rPr>
          <w:t xml:space="preserve"> ettevõtjale</w:t>
        </w:r>
      </w:ins>
      <w:r w:rsidRPr="24BDF835" w:rsidR="1F53A464">
        <w:rPr>
          <w:rFonts w:ascii="Times New Roman" w:hAnsi="Times New Roman" w:cs="Times New Roman"/>
          <w:sz w:val="24"/>
          <w:szCs w:val="24"/>
        </w:rPr>
        <w:t xml:space="preserve"> </w:t>
      </w:r>
      <w:r w:rsidRPr="24BDF835" w:rsidR="41CEF0A9">
        <w:rPr>
          <w:rFonts w:ascii="Times New Roman" w:hAnsi="Times New Roman" w:cs="Times New Roman"/>
          <w:sz w:val="24"/>
          <w:szCs w:val="24"/>
        </w:rPr>
        <w:t>tähtaja puuduste kõrvaldamiseks.</w:t>
      </w:r>
      <w:r w:rsidRPr="24BDF835" w:rsidR="008B6907">
        <w:rPr>
          <w:rFonts w:ascii="Times New Roman" w:hAnsi="Times New Roman" w:cs="Times New Roman"/>
          <w:sz w:val="24"/>
          <w:szCs w:val="24"/>
        </w:rPr>
        <w:t>“</w:t>
      </w:r>
      <w:r w:rsidRPr="24BDF835" w:rsidR="114B6D43">
        <w:rPr>
          <w:rFonts w:ascii="Times New Roman" w:hAnsi="Times New Roman" w:cs="Times New Roman"/>
          <w:sz w:val="24"/>
          <w:szCs w:val="24"/>
        </w:rPr>
        <w:t>;</w:t>
      </w:r>
    </w:p>
    <w:p w:rsidRPr="00674F1E" w:rsidR="005F5C6D" w:rsidP="0037753F" w:rsidRDefault="005F5C6D" w14:paraId="72BBCA50" w14:textId="2CAB3022">
      <w:pPr>
        <w:spacing w:after="0" w:line="240" w:lineRule="auto"/>
        <w:jc w:val="both"/>
        <w:rPr>
          <w:rFonts w:ascii="Times New Roman" w:hAnsi="Times New Roman" w:cs="Times New Roman"/>
          <w:sz w:val="24"/>
          <w:szCs w:val="24"/>
        </w:rPr>
      </w:pPr>
    </w:p>
    <w:p w:rsidR="005F5C6D" w:rsidP="0037753F" w:rsidRDefault="35F114C5" w14:paraId="294D6616" w14:textId="4C1A6AB7">
      <w:pPr>
        <w:spacing w:after="0" w:line="240" w:lineRule="auto"/>
        <w:jc w:val="both"/>
        <w:rPr>
          <w:rFonts w:ascii="Times New Roman" w:hAnsi="Times New Roman" w:cs="Times New Roman"/>
          <w:sz w:val="24"/>
          <w:szCs w:val="24"/>
        </w:rPr>
      </w:pPr>
      <w:r w:rsidRPr="5C0C8BF2">
        <w:rPr>
          <w:rFonts w:ascii="Times New Roman" w:hAnsi="Times New Roman" w:cs="Times New Roman"/>
          <w:b/>
          <w:bCs/>
          <w:sz w:val="24"/>
          <w:szCs w:val="24"/>
        </w:rPr>
        <w:t>2</w:t>
      </w:r>
      <w:r w:rsidRPr="5C0C8BF2" w:rsidR="00674F1E">
        <w:rPr>
          <w:rFonts w:ascii="Times New Roman" w:hAnsi="Times New Roman" w:cs="Times New Roman"/>
          <w:b/>
          <w:bCs/>
          <w:sz w:val="24"/>
          <w:szCs w:val="24"/>
        </w:rPr>
        <w:t>)</w:t>
      </w:r>
      <w:r w:rsidRPr="5C0C8BF2" w:rsidR="00674F1E">
        <w:rPr>
          <w:rFonts w:ascii="Times New Roman" w:hAnsi="Times New Roman" w:cs="Times New Roman"/>
          <w:sz w:val="24"/>
          <w:szCs w:val="24"/>
        </w:rPr>
        <w:t xml:space="preserve"> s</w:t>
      </w:r>
      <w:r w:rsidRPr="5C0C8BF2" w:rsidR="005F5C6D">
        <w:rPr>
          <w:rFonts w:ascii="Times New Roman" w:hAnsi="Times New Roman" w:cs="Times New Roman"/>
          <w:sz w:val="24"/>
          <w:szCs w:val="24"/>
        </w:rPr>
        <w:t>eadust täiendatakse §-ga 38</w:t>
      </w:r>
      <w:r w:rsidRPr="5C0C8BF2" w:rsidR="005F5C6D">
        <w:rPr>
          <w:rFonts w:ascii="Times New Roman" w:hAnsi="Times New Roman" w:cs="Times New Roman"/>
          <w:sz w:val="24"/>
          <w:szCs w:val="24"/>
          <w:vertAlign w:val="superscript"/>
        </w:rPr>
        <w:t>4</w:t>
      </w:r>
      <w:r w:rsidRPr="5C0C8BF2" w:rsidR="005F5C6D">
        <w:rPr>
          <w:rFonts w:ascii="Times New Roman" w:hAnsi="Times New Roman" w:cs="Times New Roman"/>
          <w:sz w:val="24"/>
          <w:szCs w:val="24"/>
        </w:rPr>
        <w:t xml:space="preserve"> järgmises sõnastuses:</w:t>
      </w:r>
    </w:p>
    <w:p w:rsidRPr="00674F1E" w:rsidR="0032632F" w:rsidP="0037753F" w:rsidRDefault="0032632F" w14:paraId="41298DAD" w14:textId="77777777">
      <w:pPr>
        <w:spacing w:after="0" w:line="240" w:lineRule="auto"/>
        <w:jc w:val="both"/>
        <w:rPr>
          <w:rFonts w:ascii="Times New Roman" w:hAnsi="Times New Roman" w:cs="Times New Roman"/>
          <w:sz w:val="24"/>
          <w:szCs w:val="24"/>
        </w:rPr>
      </w:pPr>
    </w:p>
    <w:p w:rsidRPr="00674F1E" w:rsidR="005F5C6D" w:rsidP="0037753F" w:rsidRDefault="00674F1E" w14:paraId="195219C2" w14:textId="53EAD55E" w14:noSpellErr="1">
      <w:pPr>
        <w:spacing w:after="0" w:line="240" w:lineRule="auto"/>
        <w:jc w:val="both"/>
        <w:rPr>
          <w:rFonts w:ascii="Times New Roman" w:hAnsi="Times New Roman" w:cs="Times New Roman"/>
          <w:sz w:val="24"/>
          <w:szCs w:val="24"/>
        </w:rPr>
      </w:pPr>
      <w:r w:rsidRPr="2149CF86" w:rsidR="3DAB3BB8">
        <w:rPr>
          <w:rFonts w:ascii="Times New Roman" w:hAnsi="Times New Roman" w:cs="Times New Roman"/>
          <w:b w:val="1"/>
          <w:bCs w:val="1"/>
          <w:sz w:val="24"/>
          <w:szCs w:val="24"/>
        </w:rPr>
        <w:t>„</w:t>
      </w:r>
      <w:r w:rsidRPr="2149CF86" w:rsidR="5481913D">
        <w:rPr>
          <w:rFonts w:ascii="Times New Roman" w:hAnsi="Times New Roman" w:cs="Times New Roman"/>
          <w:b w:val="1"/>
          <w:bCs w:val="1"/>
          <w:sz w:val="24"/>
          <w:szCs w:val="24"/>
        </w:rPr>
        <w:t>38</w:t>
      </w:r>
      <w:r w:rsidRPr="2149CF86" w:rsidR="5481913D">
        <w:rPr>
          <w:rFonts w:ascii="Times New Roman" w:hAnsi="Times New Roman" w:cs="Times New Roman"/>
          <w:b w:val="1"/>
          <w:bCs w:val="1"/>
          <w:sz w:val="24"/>
          <w:szCs w:val="24"/>
          <w:vertAlign w:val="superscript"/>
        </w:rPr>
        <w:t>4</w:t>
      </w:r>
      <w:r w:rsidRPr="2149CF86" w:rsidR="5481913D">
        <w:rPr>
          <w:rFonts w:ascii="Times New Roman" w:hAnsi="Times New Roman" w:cs="Times New Roman"/>
          <w:b w:val="1"/>
          <w:bCs w:val="1"/>
          <w:sz w:val="24"/>
          <w:szCs w:val="24"/>
        </w:rPr>
        <w:t xml:space="preserve">. </w:t>
      </w:r>
      <w:commentRangeStart w:id="1042028625"/>
      <w:r w:rsidRPr="2149CF86" w:rsidR="5481913D">
        <w:rPr>
          <w:rFonts w:ascii="Times New Roman" w:hAnsi="Times New Roman" w:cs="Times New Roman"/>
          <w:b w:val="1"/>
          <w:bCs w:val="1"/>
          <w:sz w:val="24"/>
          <w:szCs w:val="24"/>
        </w:rPr>
        <w:t>Alternatiivkütuste taristu identifitseerimistunnuse</w:t>
      </w:r>
      <w:commentRangeEnd w:id="1042028625"/>
      <w:r>
        <w:rPr>
          <w:rStyle w:val="CommentReference"/>
        </w:rPr>
        <w:commentReference w:id="1042028625"/>
      </w:r>
      <w:r w:rsidRPr="2149CF86" w:rsidR="5481913D">
        <w:rPr>
          <w:rFonts w:ascii="Times New Roman" w:hAnsi="Times New Roman" w:cs="Times New Roman"/>
          <w:b w:val="1"/>
          <w:bCs w:val="1"/>
          <w:sz w:val="24"/>
          <w:szCs w:val="24"/>
        </w:rPr>
        <w:t xml:space="preserve"> väljastamise </w:t>
      </w:r>
      <w:r w:rsidRPr="2149CF86" w:rsidR="2E7C316C">
        <w:rPr>
          <w:rFonts w:ascii="Times New Roman" w:hAnsi="Times New Roman" w:cs="Times New Roman"/>
          <w:b w:val="1"/>
          <w:bCs w:val="1"/>
          <w:sz w:val="24"/>
          <w:szCs w:val="24"/>
        </w:rPr>
        <w:t xml:space="preserve">või registreerimise </w:t>
      </w:r>
      <w:r w:rsidRPr="2149CF86" w:rsidR="5481913D">
        <w:rPr>
          <w:rFonts w:ascii="Times New Roman" w:hAnsi="Times New Roman" w:cs="Times New Roman"/>
          <w:b w:val="1"/>
          <w:bCs w:val="1"/>
          <w:sz w:val="24"/>
          <w:szCs w:val="24"/>
        </w:rPr>
        <w:t>taotluse esitamine</w:t>
      </w:r>
    </w:p>
    <w:p w:rsidR="003C6B15" w:rsidP="003C6B15" w:rsidRDefault="003C6B15" w14:paraId="2B878B41" w14:textId="77777777">
      <w:pPr>
        <w:spacing w:after="0" w:line="240" w:lineRule="auto"/>
        <w:jc w:val="both"/>
        <w:rPr>
          <w:rFonts w:ascii="Times New Roman" w:hAnsi="Times New Roman" w:cs="Times New Roman"/>
          <w:sz w:val="24"/>
          <w:szCs w:val="24"/>
        </w:rPr>
      </w:pPr>
    </w:p>
    <w:p w:rsidR="005F5C6D" w:rsidRDefault="005F5C6D" w14:paraId="7DB2F10D" w14:textId="0106F294">
      <w:pPr>
        <w:spacing w:after="0" w:line="240" w:lineRule="auto"/>
        <w:jc w:val="both"/>
        <w:rPr>
          <w:rFonts w:ascii="Times New Roman" w:hAnsi="Times New Roman" w:cs="Times New Roman"/>
          <w:sz w:val="24"/>
          <w:szCs w:val="24"/>
        </w:rPr>
      </w:pPr>
      <w:commentRangeStart w:id="637850327"/>
      <w:r w:rsidRPr="24BDF835" w:rsidR="005F5C6D">
        <w:rPr>
          <w:rFonts w:ascii="Times New Roman" w:hAnsi="Times New Roman" w:cs="Times New Roman"/>
          <w:sz w:val="24"/>
          <w:szCs w:val="24"/>
        </w:rPr>
        <w:t>Käesoleva seaduse § 32</w:t>
      </w:r>
      <w:r w:rsidRPr="24BDF835" w:rsidR="005F5C6D">
        <w:rPr>
          <w:rFonts w:ascii="Times New Roman" w:hAnsi="Times New Roman" w:cs="Times New Roman"/>
          <w:sz w:val="24"/>
          <w:szCs w:val="24"/>
          <w:vertAlign w:val="superscript"/>
        </w:rPr>
        <w:t>16</w:t>
      </w:r>
      <w:r w:rsidRPr="24BDF835" w:rsidR="005F5C6D">
        <w:rPr>
          <w:rFonts w:ascii="Times New Roman" w:hAnsi="Times New Roman" w:cs="Times New Roman"/>
          <w:sz w:val="24"/>
          <w:szCs w:val="24"/>
        </w:rPr>
        <w:t xml:space="preserve"> lõikes </w:t>
      </w:r>
      <w:r w:rsidRPr="24BDF835" w:rsidR="00E15DEF">
        <w:rPr>
          <w:rFonts w:ascii="Times New Roman" w:hAnsi="Times New Roman" w:cs="Times New Roman"/>
          <w:sz w:val="24"/>
          <w:szCs w:val="24"/>
        </w:rPr>
        <w:t>3</w:t>
      </w:r>
      <w:r w:rsidRPr="24BDF835" w:rsidR="005F5C6D">
        <w:rPr>
          <w:rFonts w:ascii="Times New Roman" w:hAnsi="Times New Roman" w:cs="Times New Roman"/>
          <w:sz w:val="24"/>
          <w:szCs w:val="24"/>
        </w:rPr>
        <w:t xml:space="preserve"> nimetatud taotlus tuleb esitada käesoleva seaduse jõustumisest a</w:t>
      </w:r>
      <w:r w:rsidRPr="24BDF835" w:rsidR="003C6B15">
        <w:rPr>
          <w:rFonts w:ascii="Times New Roman" w:hAnsi="Times New Roman" w:cs="Times New Roman"/>
          <w:sz w:val="24"/>
          <w:szCs w:val="24"/>
        </w:rPr>
        <w:t>rvates ühe</w:t>
      </w:r>
      <w:r w:rsidRPr="24BDF835" w:rsidR="005F5C6D">
        <w:rPr>
          <w:rFonts w:ascii="Times New Roman" w:hAnsi="Times New Roman" w:cs="Times New Roman"/>
          <w:sz w:val="24"/>
          <w:szCs w:val="24"/>
        </w:rPr>
        <w:t xml:space="preserve"> kuu jooksul</w:t>
      </w:r>
      <w:r w:rsidRPr="24BDF835" w:rsidR="003C6B15">
        <w:rPr>
          <w:rFonts w:ascii="Times New Roman" w:hAnsi="Times New Roman" w:cs="Times New Roman"/>
          <w:sz w:val="24"/>
          <w:szCs w:val="24"/>
        </w:rPr>
        <w:t>.“</w:t>
      </w:r>
      <w:r w:rsidRPr="24BDF835" w:rsidR="008B6907">
        <w:rPr>
          <w:rFonts w:ascii="Times New Roman" w:hAnsi="Times New Roman" w:cs="Times New Roman"/>
          <w:sz w:val="24"/>
          <w:szCs w:val="24"/>
        </w:rPr>
        <w:t>.</w:t>
      </w:r>
      <w:commentRangeEnd w:id="637850327"/>
      <w:r>
        <w:rPr>
          <w:rStyle w:val="CommentReference"/>
        </w:rPr>
        <w:commentReference w:id="637850327"/>
      </w:r>
    </w:p>
    <w:p w:rsidR="003C6B15" w:rsidP="0037753F" w:rsidRDefault="003C6B15" w14:paraId="45CBBCD5" w14:textId="359082FD">
      <w:pPr>
        <w:spacing w:after="0" w:line="240" w:lineRule="auto"/>
        <w:jc w:val="both"/>
        <w:rPr>
          <w:rFonts w:ascii="Times New Roman" w:hAnsi="Times New Roman" w:cs="Times New Roman"/>
          <w:sz w:val="24"/>
          <w:szCs w:val="24"/>
        </w:rPr>
      </w:pPr>
    </w:p>
    <w:p w:rsidR="003C6B15" w:rsidP="0037753F" w:rsidRDefault="003C6B15" w14:paraId="7CFF6AD8" w14:textId="77777777">
      <w:pPr>
        <w:spacing w:after="0" w:line="240" w:lineRule="auto"/>
        <w:jc w:val="both"/>
        <w:rPr>
          <w:rFonts w:ascii="Times New Roman" w:hAnsi="Times New Roman" w:cs="Times New Roman"/>
          <w:sz w:val="24"/>
          <w:szCs w:val="24"/>
        </w:rPr>
      </w:pPr>
    </w:p>
    <w:p w:rsidR="008B6907" w:rsidP="0037753F" w:rsidRDefault="008B6907" w14:paraId="12EED820" w14:textId="77777777">
      <w:pPr>
        <w:spacing w:after="0" w:line="240" w:lineRule="auto"/>
        <w:jc w:val="both"/>
        <w:rPr>
          <w:rFonts w:ascii="Times New Roman" w:hAnsi="Times New Roman" w:cs="Times New Roman"/>
          <w:sz w:val="24"/>
          <w:szCs w:val="24"/>
        </w:rPr>
      </w:pPr>
    </w:p>
    <w:p w:rsidRPr="00674F1E" w:rsidR="008B6907" w:rsidP="0037753F" w:rsidRDefault="008B6907" w14:paraId="5D40B6A7" w14:textId="77777777">
      <w:pPr>
        <w:spacing w:after="0" w:line="240" w:lineRule="auto"/>
        <w:jc w:val="both"/>
        <w:rPr>
          <w:rFonts w:ascii="Times New Roman" w:hAnsi="Times New Roman" w:cs="Times New Roman"/>
          <w:sz w:val="24"/>
          <w:szCs w:val="24"/>
        </w:rPr>
      </w:pPr>
    </w:p>
    <w:p w:rsidRPr="00674F1E" w:rsidR="005F5C6D" w:rsidP="0037753F" w:rsidRDefault="005F5C6D" w14:paraId="4BB7427F" w14:textId="59BA2D62">
      <w:pPr>
        <w:spacing w:after="0" w:line="240" w:lineRule="auto"/>
        <w:jc w:val="both"/>
        <w:rPr>
          <w:rFonts w:ascii="Times New Roman" w:hAnsi="Times New Roman" w:cs="Times New Roman"/>
          <w:sz w:val="24"/>
          <w:szCs w:val="24"/>
        </w:rPr>
      </w:pPr>
      <w:r w:rsidRPr="00674F1E">
        <w:rPr>
          <w:rFonts w:ascii="Times New Roman" w:hAnsi="Times New Roman" w:cs="Times New Roman"/>
          <w:sz w:val="24"/>
          <w:szCs w:val="24"/>
        </w:rPr>
        <w:t xml:space="preserve">Lauri </w:t>
      </w:r>
      <w:proofErr w:type="spellStart"/>
      <w:r w:rsidRPr="00674F1E">
        <w:rPr>
          <w:rFonts w:ascii="Times New Roman" w:hAnsi="Times New Roman" w:cs="Times New Roman"/>
          <w:sz w:val="24"/>
          <w:szCs w:val="24"/>
        </w:rPr>
        <w:t>Hussar</w:t>
      </w:r>
      <w:proofErr w:type="spellEnd"/>
    </w:p>
    <w:p w:rsidRPr="00674F1E" w:rsidR="005F5C6D" w:rsidP="0037753F" w:rsidRDefault="005F5C6D" w14:paraId="507EEF28" w14:textId="566BFEB0">
      <w:pPr>
        <w:spacing w:after="0" w:line="240" w:lineRule="auto"/>
        <w:jc w:val="both"/>
        <w:rPr>
          <w:rFonts w:ascii="Times New Roman" w:hAnsi="Times New Roman" w:cs="Times New Roman"/>
          <w:sz w:val="24"/>
          <w:szCs w:val="24"/>
        </w:rPr>
      </w:pPr>
      <w:r w:rsidRPr="00674F1E">
        <w:rPr>
          <w:rFonts w:ascii="Times New Roman" w:hAnsi="Times New Roman" w:cs="Times New Roman"/>
          <w:sz w:val="24"/>
          <w:szCs w:val="24"/>
        </w:rPr>
        <w:t>Riigikogu esimees</w:t>
      </w:r>
    </w:p>
    <w:p w:rsidRPr="00674F1E" w:rsidR="005F5C6D" w:rsidP="0037753F" w:rsidRDefault="005F5C6D" w14:paraId="30A9B663" w14:textId="081689F8">
      <w:pPr>
        <w:spacing w:after="0" w:line="240" w:lineRule="auto"/>
        <w:jc w:val="both"/>
        <w:rPr>
          <w:rFonts w:ascii="Times New Roman" w:hAnsi="Times New Roman" w:cs="Times New Roman"/>
          <w:sz w:val="24"/>
          <w:szCs w:val="24"/>
        </w:rPr>
      </w:pPr>
      <w:r w:rsidRPr="00674F1E">
        <w:rPr>
          <w:rFonts w:ascii="Times New Roman" w:hAnsi="Times New Roman" w:cs="Times New Roman"/>
          <w:sz w:val="24"/>
          <w:szCs w:val="24"/>
        </w:rPr>
        <w:t>Tallinn, …. ……. 2025</w:t>
      </w:r>
    </w:p>
    <w:p w:rsidRPr="00674F1E" w:rsidR="005F5C6D" w:rsidP="0037753F" w:rsidRDefault="005F5C6D" w14:paraId="79C6BA2B" w14:textId="77777777">
      <w:pPr>
        <w:spacing w:after="0" w:line="240" w:lineRule="auto"/>
        <w:jc w:val="both"/>
        <w:rPr>
          <w:rFonts w:ascii="Times New Roman" w:hAnsi="Times New Roman" w:cs="Times New Roman"/>
          <w:sz w:val="24"/>
          <w:szCs w:val="24"/>
        </w:rPr>
      </w:pPr>
      <w:r w:rsidRPr="00674F1E">
        <w:rPr>
          <w:rFonts w:ascii="Times New Roman" w:hAnsi="Times New Roman" w:cs="Times New Roman"/>
          <w:sz w:val="24"/>
          <w:szCs w:val="24"/>
        </w:rPr>
        <w:t>___________________________________________________________________________ </w:t>
      </w:r>
    </w:p>
    <w:p w:rsidRPr="00674F1E" w:rsidR="005F5C6D" w:rsidP="0037753F" w:rsidRDefault="005F5C6D" w14:paraId="57E10B64" w14:textId="63B7B560">
      <w:pPr>
        <w:spacing w:after="0" w:line="240" w:lineRule="auto"/>
        <w:jc w:val="both"/>
        <w:rPr>
          <w:rFonts w:ascii="Times New Roman" w:hAnsi="Times New Roman" w:cs="Times New Roman"/>
          <w:sz w:val="24"/>
          <w:szCs w:val="24"/>
        </w:rPr>
      </w:pPr>
      <w:r w:rsidRPr="00674F1E">
        <w:rPr>
          <w:rFonts w:ascii="Times New Roman" w:hAnsi="Times New Roman" w:cs="Times New Roman"/>
          <w:sz w:val="24"/>
          <w:szCs w:val="24"/>
        </w:rPr>
        <w:t>Algatab Vabariigi Valitsus</w:t>
      </w:r>
    </w:p>
    <w:p w:rsidRPr="00674F1E" w:rsidR="005F5C6D" w:rsidP="0037753F" w:rsidRDefault="005F5C6D" w14:paraId="6F7EDA42" w14:textId="19B60C41">
      <w:pPr>
        <w:spacing w:after="0" w:line="240" w:lineRule="auto"/>
        <w:jc w:val="both"/>
        <w:rPr>
          <w:rFonts w:ascii="Times New Roman" w:hAnsi="Times New Roman" w:cs="Times New Roman"/>
          <w:sz w:val="24"/>
          <w:szCs w:val="24"/>
        </w:rPr>
      </w:pPr>
      <w:r w:rsidRPr="00674F1E">
        <w:rPr>
          <w:rFonts w:ascii="Times New Roman" w:hAnsi="Times New Roman" w:cs="Times New Roman"/>
          <w:sz w:val="24"/>
          <w:szCs w:val="24"/>
        </w:rPr>
        <w:t>Tallinn, …. ……. 2025</w:t>
      </w:r>
    </w:p>
    <w:p w:rsidRPr="00674F1E" w:rsidR="00B83E70" w:rsidP="0037753F" w:rsidRDefault="00B83E70" w14:paraId="7A8DE06D" w14:textId="77777777">
      <w:pPr>
        <w:spacing w:after="0" w:line="240" w:lineRule="auto"/>
        <w:jc w:val="both"/>
        <w:rPr>
          <w:rFonts w:ascii="Times New Roman" w:hAnsi="Times New Roman" w:cs="Times New Roman"/>
          <w:sz w:val="24"/>
          <w:szCs w:val="24"/>
        </w:rPr>
      </w:pPr>
    </w:p>
    <w:sectPr w:rsidRPr="00674F1E" w:rsidR="00B83E70" w:rsidSect="00643F93">
      <w:pgSz w:w="11906" w:h="16838" w:orient="portrait"/>
      <w:pgMar w:top="1134" w:right="1134" w:bottom="1134" w:left="1701" w:header="708" w:footer="708" w:gutter="0"/>
      <w:cols w:space="708"/>
      <w:docGrid w:linePitch="360"/>
    </w:sectPr>
  </w:body>
</w:document>
</file>

<file path=word/comments.xml><?xml version="1.0" encoding="utf-8"?>
<w:comments xmlns:w14="http://schemas.microsoft.com/office/word/2010/wordml" xmlns:w="http://schemas.openxmlformats.org/wordprocessingml/2006/main" xmlns:r="http://schemas.openxmlformats.org/officeDocument/2006/relationships">
  <w:comment xmlns:w="http://schemas.openxmlformats.org/wordprocessingml/2006/main" w:initials="MJ" w:author="Maarja-Liis Lall - JUSTDIGI" w:date="2025-08-08T14:56:19" w:id="1991196772">
    <w:p xmlns:w14="http://schemas.microsoft.com/office/word/2010/wordml" xmlns:w="http://schemas.openxmlformats.org/wordprocessingml/2006/main" w:rsidR="0B5ED188" w:rsidRDefault="3DC50189" w14:paraId="442127ED" w14:textId="0883DC7D">
      <w:pPr>
        <w:pStyle w:val="CommentText"/>
      </w:pPr>
      <w:r>
        <w:rPr>
          <w:rStyle w:val="CommentReference"/>
        </w:rPr>
        <w:annotationRef/>
      </w:r>
      <w:r w:rsidRPr="0CD4F419" w:rsidR="7552477B">
        <w:t>Palume siia alati märkida eelnõu versiooni kuupäev, et oleks arusaadav, mis kuupäeva versiooniga on tegemist.</w:t>
      </w:r>
    </w:p>
  </w:comment>
  <w:comment xmlns:w="http://schemas.openxmlformats.org/wordprocessingml/2006/main" w:initials="MJ" w:author="Maarja-Liis Lall - JUSTDIGI" w:date="08/08/2025 15:50:54" w:id="306467067">
    <w:p xmlns:w14="http://schemas.microsoft.com/office/word/2010/wordml" w:rsidR="27F43094" w:rsidRDefault="389E4F8C" w14:paraId="1F718DA2" w14:textId="4E43B6A2">
      <w:pPr>
        <w:pStyle w:val="CommentText"/>
      </w:pPr>
      <w:r>
        <w:rPr>
          <w:rStyle w:val="CommentReference"/>
        </w:rPr>
        <w:annotationRef/>
      </w:r>
      <w:r w:rsidRPr="280C5019" w:rsidR="5576390C">
        <w:t>Kui on reguleeritud taotluse rahuldamine ja puuduste kõrvaldamine, võiks olla regulatsioonis ka norm, mis reguleerib taotluse rahuldamata jätmist. Eelnõust peab selguma, mis on need alused, millal võidakse taotlus jätta rahuldamata. Palun eelnõud täiendada.</w:t>
      </w:r>
    </w:p>
  </w:comment>
  <w:comment xmlns:w="http://schemas.openxmlformats.org/wordprocessingml/2006/main" w:initials="MJ" w:author="Maarja-Liis Lall - JUSTDIGI" w:date="2025-08-08T15:54:46" w:id="449977467">
    <w:p xmlns:w14="http://schemas.microsoft.com/office/word/2010/wordml" xmlns:w="http://schemas.openxmlformats.org/wordprocessingml/2006/main" w:rsidR="5B61D16A" w:rsidRDefault="2A4F589C" w14:paraId="44004273" w14:textId="2AA86FB7">
      <w:pPr>
        <w:pStyle w:val="CommentText"/>
      </w:pPr>
      <w:r>
        <w:rPr>
          <w:rStyle w:val="CommentReference"/>
        </w:rPr>
        <w:annotationRef/>
      </w:r>
      <w:r w:rsidRPr="5EDB335A" w:rsidR="23802D6D">
        <w:t xml:space="preserve">TsÜS § 66.1: Ettevõte on majandusüksus, mille kaudu isik tegutseb. </w:t>
      </w:r>
    </w:p>
    <w:p xmlns:w14="http://schemas.microsoft.com/office/word/2010/wordml" xmlns:w="http://schemas.openxmlformats.org/wordprocessingml/2006/main" w:rsidR="52105A10" w:rsidRDefault="68B9B1A2" w14:paraId="32F8C7F3" w14:textId="2538123F">
      <w:pPr>
        <w:pStyle w:val="CommentText"/>
      </w:pPr>
    </w:p>
    <w:p xmlns:w14="http://schemas.microsoft.com/office/word/2010/wordml" xmlns:w="http://schemas.openxmlformats.org/wordprocessingml/2006/main" w:rsidR="0696A1F7" w:rsidRDefault="328316EA" w14:paraId="4B7F370E" w14:textId="40A018E9">
      <w:pPr>
        <w:pStyle w:val="CommentText"/>
      </w:pPr>
      <w:r w:rsidRPr="08F6B900" w:rsidR="4F7C0DC5">
        <w:t>Siin on ilmselt mõeldud isikut, mistõttu on korrektne termin "ettevõtja".</w:t>
      </w:r>
    </w:p>
  </w:comment>
  <w:comment xmlns:w="http://schemas.openxmlformats.org/wordprocessingml/2006/main" w:initials="MJ" w:author="Maarja-Liis Lall - JUSTDIGI" w:date="2025-08-08T15:54:51" w:id="1725840308">
    <w:p xmlns:w14="http://schemas.microsoft.com/office/word/2010/wordml" xmlns:w="http://schemas.openxmlformats.org/wordprocessingml/2006/main" w:rsidR="3682F835" w:rsidRDefault="179DAAD4" w14:paraId="3B931A13" w14:textId="7D6570B8">
      <w:pPr>
        <w:pStyle w:val="CommentText"/>
      </w:pPr>
      <w:r>
        <w:rPr>
          <w:rStyle w:val="CommentReference"/>
        </w:rPr>
        <w:annotationRef/>
      </w:r>
      <w:r w:rsidRPr="7766F7CA" w:rsidR="459265EC">
        <w:t xml:space="preserve">TsÜS § 66.1: Ettevõte on majandusüksus, mille kaudu isik tegutseb. </w:t>
      </w:r>
    </w:p>
    <w:p xmlns:w14="http://schemas.microsoft.com/office/word/2010/wordml" xmlns:w="http://schemas.openxmlformats.org/wordprocessingml/2006/main" w:rsidR="5DF2D250" w:rsidRDefault="47122C29" w14:paraId="32FE9935" w14:textId="1B35B004">
      <w:pPr>
        <w:pStyle w:val="CommentText"/>
      </w:pPr>
    </w:p>
    <w:p xmlns:w14="http://schemas.microsoft.com/office/word/2010/wordml" xmlns:w="http://schemas.openxmlformats.org/wordprocessingml/2006/main" w:rsidR="5727085F" w:rsidRDefault="1CE6B744" w14:paraId="4727EFEA" w14:textId="5530AF3E">
      <w:pPr>
        <w:pStyle w:val="CommentText"/>
      </w:pPr>
      <w:r w:rsidRPr="590E243F" w:rsidR="644F7A4D">
        <w:t>Siin on ilmselt mõeldud isikut, mistõttu on korrektne termin "ettevõtja".</w:t>
      </w:r>
    </w:p>
  </w:comment>
  <w:comment xmlns:w="http://schemas.openxmlformats.org/wordprocessingml/2006/main" w:initials="MJ" w:author="Maarja-Liis Lall - JUSTDIGI" w:date="2025-08-08T16:33:37" w:id="1980506517">
    <w:p xmlns:w14="http://schemas.microsoft.com/office/word/2010/wordml" xmlns:w="http://schemas.openxmlformats.org/wordprocessingml/2006/main" w:rsidR="039EB611" w:rsidRDefault="6488AF33" w14:paraId="7F22795C" w14:textId="2ABB4F9C">
      <w:pPr>
        <w:pStyle w:val="CommentText"/>
      </w:pPr>
      <w:r>
        <w:rPr>
          <w:rStyle w:val="CommentReference"/>
        </w:rPr>
        <w:annotationRef/>
      </w:r>
      <w:r w:rsidRPr="12B17495" w:rsidR="6F47A505">
        <w:t>Tavapäraselt kasutatakse sellisel juhul sõna "teiste", vt nt EnKS § 29 lg 3.</w:t>
      </w:r>
    </w:p>
  </w:comment>
  <w:comment xmlns:w="http://schemas.openxmlformats.org/wordprocessingml/2006/main" w:initials="MJ" w:author="Maarja-Liis Lall - JUSTDIGI" w:date="2025-08-08T16:39:09" w:id="15761097">
    <w:p xmlns:w14="http://schemas.microsoft.com/office/word/2010/wordml" xmlns:w="http://schemas.openxmlformats.org/wordprocessingml/2006/main" w:rsidR="23435AF9" w:rsidRDefault="611F8EA5" w14:paraId="3EFE6334" w14:textId="046E938D">
      <w:pPr>
        <w:pStyle w:val="CommentText"/>
      </w:pPr>
      <w:r>
        <w:rPr>
          <w:rStyle w:val="CommentReference"/>
        </w:rPr>
        <w:annotationRef/>
      </w:r>
      <w:r w:rsidRPr="2AA73224" w:rsidR="0D9F9FC2">
        <w:t xml:space="preserve">Siin ja lg-s 5 on kasutatud "kordumatuid identifitseerimistunnuseid", kuid lg-s 3 "alalise kordumatu identifitseerimistunnuse". Kui definitsioon tuleneb EL õigusest, siis neid eelnõus üldjuhul enam ei määratleta. Seega kui määrusest tuleneb, et identifitseerimistunnus on kordumatu ja alaline, siis puudub ehk vajadus neid omadussõnu korrata EN-s. Palume see läbi mõelda ja eelnõu täpsustada. </w:t>
      </w:r>
    </w:p>
    <w:p xmlns:w14="http://schemas.microsoft.com/office/word/2010/wordml" xmlns:w="http://schemas.openxmlformats.org/wordprocessingml/2006/main" w:rsidR="61AEE409" w:rsidRDefault="14E0A6D2" w14:paraId="71C11BE1" w14:textId="32694E8E">
      <w:pPr>
        <w:pStyle w:val="CommentText"/>
      </w:pPr>
    </w:p>
    <w:p xmlns:w14="http://schemas.microsoft.com/office/word/2010/wordml" xmlns:w="http://schemas.openxmlformats.org/wordprocessingml/2006/main" w:rsidR="5EB34AF1" w:rsidRDefault="38192F16" w14:paraId="7B4D9BB0" w14:textId="6389DB0A">
      <w:pPr>
        <w:pStyle w:val="CommentText"/>
      </w:pPr>
    </w:p>
  </w:comment>
  <w:comment xmlns:w="http://schemas.openxmlformats.org/wordprocessingml/2006/main" w:initials="MJ" w:author="Maarja-Liis Lall - JUSTDIGI" w:date="2025-08-08T16:41:46" w:id="1042028625">
    <w:p xmlns:w14="http://schemas.microsoft.com/office/word/2010/wordml" xmlns:w="http://schemas.openxmlformats.org/wordprocessingml/2006/main" w:rsidR="508F952A" w:rsidRDefault="4822030A" w14:paraId="0EE3F414" w14:textId="670E99FF">
      <w:pPr>
        <w:pStyle w:val="CommentText"/>
      </w:pPr>
      <w:r>
        <w:rPr>
          <w:rStyle w:val="CommentReference"/>
        </w:rPr>
        <w:annotationRef/>
      </w:r>
      <w:r w:rsidRPr="413578ED" w:rsidR="0DE0DD85">
        <w:t>See ei ole vastavuses § 32.16 sõnastusega, mille kohaselt on identifitseerimistunnus "Alternatiivkütuste taristu käitajatel ja liikuvusteenuse osutajatel", mitte "alternatiivkütuste taristul" nagu on viidatud selle sätte pealkirjas.</w:t>
      </w:r>
    </w:p>
  </w:comment>
  <w:comment xmlns:w="http://schemas.openxmlformats.org/wordprocessingml/2006/main" w:initials="MJ" w:author="Maarja-Liis Lall - JUSTDIGI" w:date="2025-08-08T16:43:32" w:id="1288706739">
    <w:p xmlns:w14="http://schemas.microsoft.com/office/word/2010/wordml" xmlns:w="http://schemas.openxmlformats.org/wordprocessingml/2006/main" w:rsidR="60162D85" w:rsidRDefault="518DC823" w14:paraId="73583AAC" w14:textId="7AC9EE96">
      <w:pPr>
        <w:pStyle w:val="CommentText"/>
      </w:pPr>
      <w:r>
        <w:rPr>
          <w:rStyle w:val="CommentReference"/>
        </w:rPr>
        <w:annotationRef/>
      </w:r>
      <w:r w:rsidRPr="060D0E26" w:rsidR="2C49A22E">
        <w:t xml:space="preserve">Palun EN vormistada vastavalt Riigikogu juhatuse 2014. aasta 10. aprilli otsusega nr 70 kehtestatud eelnõu ja seletuskirja vormistamise juhendile, kättesaadav </w:t>
      </w:r>
      <w:hyperlink xmlns:r="http://schemas.openxmlformats.org/officeDocument/2006/relationships" r:id="Rd4c8c4da6948457a">
        <w:r w:rsidRPr="40310DD5" w:rsidR="1049E3F9">
          <w:rPr>
            <w:rStyle w:val="Hyperlink"/>
          </w:rPr>
          <w:t>HÕNTE käsiraamat | Justiits- ja Digiministeerium</w:t>
        </w:r>
      </w:hyperlink>
      <w:r w:rsidRPr="16AE518E" w:rsidR="33B6366B">
        <w:t>, sh:</w:t>
      </w:r>
    </w:p>
    <w:p xmlns:w14="http://schemas.microsoft.com/office/word/2010/wordml" xmlns:w="http://schemas.openxmlformats.org/wordprocessingml/2006/main" w:rsidR="14C72CE4" w:rsidRDefault="29830279" w14:paraId="4CE214A4" w14:textId="432781FD">
      <w:pPr>
        <w:pStyle w:val="CommentText"/>
      </w:pPr>
    </w:p>
    <w:p xmlns:w14="http://schemas.microsoft.com/office/word/2010/wordml" xmlns:w="http://schemas.openxmlformats.org/wordprocessingml/2006/main" w:rsidR="1D24DE0F" w:rsidRDefault="77771813" w14:paraId="6D4E4D10" w14:textId="73972633">
      <w:pPr>
        <w:pStyle w:val="CommentText"/>
      </w:pPr>
      <w:r w:rsidRPr="76C2B042" w:rsidR="1388CE4D">
        <w:t>1) veerised seadistada vasakul 3 cm, üleval, all, paremal 2 cm;</w:t>
      </w:r>
    </w:p>
    <w:p xmlns:w14="http://schemas.microsoft.com/office/word/2010/wordml" xmlns:w="http://schemas.openxmlformats.org/wordprocessingml/2006/main" w:rsidR="35A88E64" w:rsidRDefault="27129E91" w14:paraId="2094299E" w14:textId="2B9ECC72">
      <w:pPr>
        <w:pStyle w:val="CommentText"/>
      </w:pPr>
      <w:r w:rsidRPr="21E9269F" w:rsidR="4FD1973B">
        <w:t>2) pealkiri algab lehekülje kolmandal real;</w:t>
      </w:r>
    </w:p>
    <w:p xmlns:w14="http://schemas.microsoft.com/office/word/2010/wordml" xmlns:w="http://schemas.openxmlformats.org/wordprocessingml/2006/main" w:rsidR="3D52FB6B" w:rsidRDefault="7AE64580" w14:paraId="72CF2B40" w14:textId="6DDEFE54">
      <w:pPr>
        <w:pStyle w:val="CommentText"/>
      </w:pPr>
      <w:r w:rsidRPr="1A911A0A" w:rsidR="481D51F2">
        <w:t>3) lisada leheküljenumbrid (peavad olema alates esimesest leheküljest, jaluses, keskel);</w:t>
      </w:r>
    </w:p>
    <w:p xmlns:w14="http://schemas.microsoft.com/office/word/2010/wordml" xmlns:w="http://schemas.openxmlformats.org/wordprocessingml/2006/main" w:rsidR="0B9FA8B3" w:rsidRDefault="0F02B7B7" w14:paraId="38B351DB" w14:textId="0B9C491E">
      <w:pPr>
        <w:pStyle w:val="CommentText"/>
      </w:pPr>
      <w:r w:rsidRPr="099F38B3" w:rsidR="5DA6B474">
        <w:t>4) eelnõu põhiteksti lõpus on enne Riigikogu esimehe nime 3 tühja rida; pärast sõnasid "Riigikogu esimees" on üks tühi rida, pärast ühtlast joont ei ole tühja rida.</w:t>
      </w:r>
    </w:p>
  </w:comment>
  <w:comment xmlns:w="http://schemas.openxmlformats.org/wordprocessingml/2006/main" w:initials="MJ" w:author="Maarja-Liis Lall - JUSTDIGI" w:date="2025-08-08T18:21:26" w:id="1784483414">
    <w:p xmlns:w14="http://schemas.microsoft.com/office/word/2010/wordml" xmlns:w="http://schemas.openxmlformats.org/wordprocessingml/2006/main" w:rsidR="0A4ECC9F" w:rsidRDefault="723CBDE7" w14:paraId="109C7551" w14:textId="49ED2763">
      <w:pPr>
        <w:pStyle w:val="CommentText"/>
      </w:pPr>
      <w:r>
        <w:rPr>
          <w:rStyle w:val="CommentReference"/>
        </w:rPr>
        <w:annotationRef/>
      </w:r>
      <w:r w:rsidRPr="36436DE9" w:rsidR="3707EE24">
        <w:t>HÕNTE § 35 lg 4: Kui seaduses tehtav muudatus seisneb üksnes seaduse täiendamises, pealkirjastatakse eelnõu seaduse täiendamise seadusena.</w:t>
      </w:r>
    </w:p>
  </w:comment>
  <w:comment xmlns:w="http://schemas.openxmlformats.org/wordprocessingml/2006/main" w:initials="MJ" w:author="Maarja-Liis Lall - JUSTDIGI" w:date="2025-08-08T21:51:35" w:id="462974593">
    <w:p xmlns:w14="http://schemas.microsoft.com/office/word/2010/wordml" xmlns:w="http://schemas.openxmlformats.org/wordprocessingml/2006/main" w:rsidR="25DB6DDA" w:rsidRDefault="7C7CD024" w14:paraId="4970E69C" w14:textId="42E33A37">
      <w:pPr>
        <w:pStyle w:val="CommentText"/>
      </w:pPr>
      <w:r>
        <w:rPr>
          <w:rStyle w:val="CommentReference"/>
        </w:rPr>
        <w:annotationRef/>
      </w:r>
      <w:r w:rsidRPr="5B46D11E" w:rsidR="3542914F">
        <w:t>Taotluses sisalduvate andmete loetelu peaks olema täielik, mitte lahtine. Ettepanek sõna "vähemalt" eemaldada ning muuta loetelu ammendavaks.</w:t>
      </w:r>
    </w:p>
  </w:comment>
  <w:comment xmlns:w="http://schemas.openxmlformats.org/wordprocessingml/2006/main" w:initials="MJ" w:author="Maarja-Liis Lall - JUSTDIGI" w:date="2025-08-08T21:52:35" w:id="1845334396">
    <w:p xmlns:w14="http://schemas.microsoft.com/office/word/2010/wordml" xmlns:w="http://schemas.openxmlformats.org/wordprocessingml/2006/main" w:rsidR="745CB965" w:rsidRDefault="592B8964" w14:paraId="390BF733" w14:textId="5FA9C9E5">
      <w:pPr>
        <w:pStyle w:val="CommentText"/>
      </w:pPr>
      <w:r>
        <w:rPr>
          <w:rStyle w:val="CommentReference"/>
        </w:rPr>
        <w:annotationRef/>
      </w:r>
      <w:r w:rsidRPr="74F8FE01" w:rsidR="1FF9A0A4">
        <w:t>Kuivõrd e-posti aadress on eraldi toodud, siis kas siin all peetakse silmas telefoni või midagi veel?</w:t>
      </w:r>
    </w:p>
  </w:comment>
  <w:comment xmlns:w="http://schemas.openxmlformats.org/wordprocessingml/2006/main" w:initials="MJ" w:author="Maarja-Liis Lall - JUSTDIGI" w:date="2025-08-08T21:58:16" w:id="642508877">
    <w:p xmlns:w14="http://schemas.microsoft.com/office/word/2010/wordml" xmlns:w="http://schemas.openxmlformats.org/wordprocessingml/2006/main" w:rsidR="557BD526" w:rsidRDefault="29806CEB" w14:paraId="5A333E47" w14:textId="7CFB6A00">
      <w:pPr>
        <w:pStyle w:val="CommentText"/>
      </w:pPr>
      <w:r>
        <w:rPr>
          <w:rStyle w:val="CommentReference"/>
        </w:rPr>
        <w:annotationRef/>
      </w:r>
      <w:r w:rsidRPr="336C866D" w:rsidR="6FD3EE0D">
        <w:t>Kuivõrd norm sätestab selle, millal rahuldatakse taotlus, peaks olema selgelt normis välja toodud, mis nõuetele vastavust kontrollitakse. Lõike esimesest lausest jääb mulje, et kontrollitakse üksnes ettevõtja majanduse tegevusala. Kui TRAM kontrollib siiski ka muid eeldusi, otsustamaks, kas taotlus rahulduda ja ID anda, tuleks need selgelt välja tuua normis.</w:t>
      </w:r>
    </w:p>
  </w:comment>
  <w:comment xmlns:w="http://schemas.openxmlformats.org/wordprocessingml/2006/main" w:initials="MJ" w:author="Maarja-Liis Lall - JUSTDIGI" w:date="2025-08-08T22:05:51" w:id="1487725246">
    <w:p xmlns:w14="http://schemas.microsoft.com/office/word/2010/wordml" xmlns:w="http://schemas.openxmlformats.org/wordprocessingml/2006/main" w:rsidR="27271C5B" w:rsidRDefault="5A99EFDF" w14:paraId="178766B1" w14:textId="2F18A9A5">
      <w:pPr>
        <w:pStyle w:val="CommentText"/>
      </w:pPr>
      <w:r>
        <w:rPr>
          <w:rStyle w:val="CommentReference"/>
        </w:rPr>
        <w:annotationRef/>
      </w:r>
      <w:r w:rsidRPr="6520D050" w:rsidR="50C21EC9">
        <w:t>Jääb ebaselgeks, miks on vajalik lõige 1, kuna lõikes 2 on hõlmatud lõige 1 ja lisaks veel täpsustatud seda. Palun kaaluda, kas ja miks on mõlemad lõiked vajalikud (st et äkki on piisav üksnes lõige 2). Kui leiate, et vajalikud on nii lõige 1 kui ka 2, siis tuleks seda seletuskirjas selgitada või täpsustada nimetatud norme.</w:t>
      </w:r>
    </w:p>
  </w:comment>
  <w:comment xmlns:w="http://schemas.openxmlformats.org/wordprocessingml/2006/main" w:initials="MJ" w:author="Maarja-Liis Lall - JUSTDIGI" w:date="2025-08-08T22:21:04" w:id="1132811715">
    <w:p xmlns:w14="http://schemas.microsoft.com/office/word/2010/wordml" xmlns:w="http://schemas.openxmlformats.org/wordprocessingml/2006/main" w:rsidR="7CF357A9" w:rsidRDefault="43D4C4C2" w14:paraId="1FA460CD" w14:textId="5DEB59C5">
      <w:pPr>
        <w:pStyle w:val="CommentText"/>
      </w:pPr>
      <w:r>
        <w:rPr>
          <w:rStyle w:val="CommentReference"/>
        </w:rPr>
        <w:annotationRef/>
      </w:r>
      <w:r w:rsidRPr="497754D9" w:rsidR="6B81C17A">
        <w:t xml:space="preserve">Kui lõige läheb väga pikaks ja lauses sisalduvad eraldi mõtted, kaaluda eraldamist eraldi lõigeteks. </w:t>
      </w:r>
    </w:p>
  </w:comment>
  <w:comment xmlns:w="http://schemas.openxmlformats.org/wordprocessingml/2006/main" w:initials="MJ" w:author="Maarja-Liis Lall - JUSTDIGI" w:date="2025-08-08T22:32:34" w:id="1775071101">
    <w:p xmlns:w14="http://schemas.microsoft.com/office/word/2010/wordml" xmlns:w="http://schemas.openxmlformats.org/wordprocessingml/2006/main" w:rsidR="10A317DF" w:rsidRDefault="4F311315" w14:paraId="30BB1DA2" w14:textId="4C69F828">
      <w:pPr>
        <w:pStyle w:val="CommentText"/>
      </w:pPr>
      <w:r>
        <w:rPr>
          <w:rStyle w:val="CommentReference"/>
        </w:rPr>
        <w:annotationRef/>
      </w:r>
      <w:r w:rsidRPr="14859DAA" w:rsidR="7518BA9D">
        <w:t>Ettevõtjaid nimetatakse eelnõus erinevates normides erinevatel viisidel:</w:t>
      </w:r>
    </w:p>
    <w:p xmlns:w14="http://schemas.microsoft.com/office/word/2010/wordml" xmlns:w="http://schemas.openxmlformats.org/wordprocessingml/2006/main" w:rsidR="1DD4CABF" w:rsidRDefault="374E1BBD" w14:paraId="75B03D89" w14:textId="6B73CE83">
      <w:pPr>
        <w:pStyle w:val="CommentText"/>
      </w:pPr>
    </w:p>
    <w:p xmlns:w14="http://schemas.microsoft.com/office/word/2010/wordml" xmlns:w="http://schemas.openxmlformats.org/wordprocessingml/2006/main" w:rsidR="30DFCD2A" w:rsidRDefault="7C857EBB" w14:paraId="59410109" w14:textId="58DE5229">
      <w:pPr>
        <w:pStyle w:val="CommentText"/>
      </w:pPr>
      <w:r w:rsidRPr="259FBCA7" w:rsidR="78061D6D">
        <w:t>1) alternatiivkütuste üldsusele juurdepääsetavate laadimis- ja tankimispunktide käitajad;</w:t>
      </w:r>
    </w:p>
    <w:p xmlns:w14="http://schemas.microsoft.com/office/word/2010/wordml" xmlns:w="http://schemas.openxmlformats.org/wordprocessingml/2006/main" w:rsidR="737300A9" w:rsidRDefault="0079FA1A" w14:paraId="2770DD13" w14:textId="3EF5329C">
      <w:pPr>
        <w:pStyle w:val="CommentText"/>
      </w:pPr>
      <w:r w:rsidRPr="058C43DC" w:rsidR="2B888EEE">
        <w:t>2) laadimispunktide käitajad;</w:t>
      </w:r>
    </w:p>
    <w:p xmlns:w14="http://schemas.microsoft.com/office/word/2010/wordml" xmlns:w="http://schemas.openxmlformats.org/wordprocessingml/2006/main" w:rsidR="2B5439FB" w:rsidRDefault="18CEE023" w14:paraId="4E193660" w14:textId="1B799352">
      <w:pPr>
        <w:pStyle w:val="CommentText"/>
      </w:pPr>
      <w:r w:rsidRPr="2667E8D8" w:rsidR="47B005BE">
        <w:t>3) liikuvusteenuste osutajad</w:t>
      </w:r>
    </w:p>
    <w:p xmlns:w14="http://schemas.microsoft.com/office/word/2010/wordml" xmlns:w="http://schemas.openxmlformats.org/wordprocessingml/2006/main" w:rsidR="4CD66A44" w:rsidRDefault="7215A934" w14:paraId="1C823375" w14:textId="62D8C6B8">
      <w:pPr>
        <w:pStyle w:val="CommentText"/>
      </w:pPr>
      <w:r w:rsidRPr="5281B9C5" w:rsidR="749FBE7A">
        <w:t>4) taotleja;</w:t>
      </w:r>
    </w:p>
    <w:p xmlns:w14="http://schemas.microsoft.com/office/word/2010/wordml" xmlns:w="http://schemas.openxmlformats.org/wordprocessingml/2006/main" w:rsidR="50936E92" w:rsidRDefault="3DC1019C" w14:paraId="24779DB7" w14:textId="7C9F1023">
      <w:pPr>
        <w:pStyle w:val="CommentText"/>
      </w:pPr>
      <w:r w:rsidRPr="2BAE860B" w:rsidR="5458533A">
        <w:t>5) ettevõtja.</w:t>
      </w:r>
    </w:p>
    <w:p xmlns:w14="http://schemas.microsoft.com/office/word/2010/wordml" xmlns:w="http://schemas.openxmlformats.org/wordprocessingml/2006/main" w:rsidR="5F93AB86" w:rsidRDefault="1EEEAE67" w14:paraId="025BFE63" w14:textId="23D17D58">
      <w:pPr>
        <w:pStyle w:val="CommentText"/>
      </w:pPr>
    </w:p>
    <w:p xmlns:w14="http://schemas.microsoft.com/office/word/2010/wordml" xmlns:w="http://schemas.openxmlformats.org/wordprocessingml/2006/main" w:rsidR="412A893F" w:rsidRDefault="4355E607" w14:paraId="1DE5C673" w14:textId="6918E5D6">
      <w:pPr>
        <w:pStyle w:val="CommentText"/>
      </w:pPr>
      <w:r w:rsidRPr="79B3A1B9" w:rsidR="5D3F990F">
        <w:t xml:space="preserve">Palume terminid vajadusel ühtlustada ja tagada õigusselgus, millises normis on mõeldud milliseid isikuid. Võimalus on kasutada pikkade nimetuste ja sõnaühendite puhul lühendit (HÕNTE § 19 lg 5: Pika sõnaühendi kordamise vältimiseks kirjutatakse see eelnõu tekstis esimesel korral täielikult välja, märkides selle järel sulgudes kaldkirjas selle edaspidi kasutatava lühendi, nt "...kes seejärel võõrandab kauba kolmanda liikmesriigi </w:t>
      </w:r>
    </w:p>
    <w:p xmlns:w14="http://schemas.microsoft.com/office/word/2010/wordml" xmlns:w="http://schemas.openxmlformats.org/wordprocessingml/2006/main" w:rsidR="6D905EC1" w:rsidRDefault="4BF5D0DC" w14:paraId="46B9E6C4" w14:textId="17E0B363">
      <w:pPr>
        <w:pStyle w:val="CommentText"/>
      </w:pPr>
      <w:r w:rsidRPr="318D9334" w:rsidR="59B0E002">
        <w:t xml:space="preserve">maksukohustuslasele (edaspidi </w:t>
      </w:r>
      <w:r w:rsidRPr="77E1A43F" w:rsidR="2E2B1C01">
        <w:rPr>
          <w:i w:val="1"/>
          <w:iCs w:val="1"/>
        </w:rPr>
        <w:t>soetaja kolmnurktehingus</w:t>
      </w:r>
      <w:r w:rsidRPr="47B74F3D" w:rsidR="630AE215">
        <w:t xml:space="preserve">)). </w:t>
      </w:r>
    </w:p>
    <w:p xmlns:w14="http://schemas.microsoft.com/office/word/2010/wordml" xmlns:w="http://schemas.openxmlformats.org/wordprocessingml/2006/main" w:rsidR="0FF7D236" w:rsidRDefault="544181AD" w14:paraId="41048EF0" w14:textId="1BE9D881">
      <w:pPr>
        <w:pStyle w:val="CommentText"/>
      </w:pPr>
    </w:p>
    <w:p xmlns:w14="http://schemas.microsoft.com/office/word/2010/wordml" xmlns:w="http://schemas.openxmlformats.org/wordprocessingml/2006/main" w:rsidR="0F28BD8A" w:rsidRDefault="27494B08" w14:paraId="2F575D54" w14:textId="4137D5D3">
      <w:pPr>
        <w:pStyle w:val="CommentText"/>
      </w:pPr>
      <w:r w:rsidRPr="49D285BC" w:rsidR="6D6A6A7E">
        <w:t>Palume üle vaadata, et kõikides normides on isikukoosseis õige ja korrektse nimetusega.</w:t>
      </w:r>
    </w:p>
  </w:comment>
  <w:comment xmlns:w="http://schemas.openxmlformats.org/wordprocessingml/2006/main" w:initials="MJ" w:author="Maarja-Liis Lall - JUSTDIGI" w:date="2025-08-08T22:34:13" w:id="1570057341">
    <w:p xmlns:w14="http://schemas.microsoft.com/office/word/2010/wordml" xmlns:w="http://schemas.openxmlformats.org/wordprocessingml/2006/main" w:rsidR="67FB6AB5" w:rsidRDefault="7D029C5A" w14:paraId="68DE3D05" w14:textId="7856DEC5">
      <w:pPr>
        <w:pStyle w:val="CommentText"/>
      </w:pPr>
      <w:r>
        <w:rPr>
          <w:rStyle w:val="CommentReference"/>
        </w:rPr>
        <w:annotationRef/>
      </w:r>
      <w:r w:rsidRPr="102056A0" w:rsidR="40360572">
        <w:t>Seletuskirjast tuleneb, et ka liikuvusteenuse osutajad peavad andmed kättesaadavaks tegema, kuid neid pole § 32.15 kaasatud. Palume vaadata üle kõikide normide kõik isikukoosseisud, et tagada õigusselgus normiadressaadis.</w:t>
      </w:r>
    </w:p>
  </w:comment>
  <w:comment xmlns:w="http://schemas.openxmlformats.org/wordprocessingml/2006/main" w:initials="MJ" w:author="Maarja-Liis Lall - JUSTDIGI" w:date="2025-08-08T22:43:59" w:id="1068393131">
    <w:p xmlns:w14="http://schemas.microsoft.com/office/word/2010/wordml" xmlns:w="http://schemas.openxmlformats.org/wordprocessingml/2006/main" w:rsidR="299001F6" w:rsidRDefault="0AF4D1E8" w14:paraId="2C75A8C9" w14:textId="3A882534">
      <w:pPr>
        <w:pStyle w:val="CommentText"/>
      </w:pPr>
      <w:r>
        <w:rPr>
          <w:rStyle w:val="CommentReference"/>
        </w:rPr>
        <w:annotationRef/>
      </w:r>
      <w:r w:rsidRPr="21615AF5" w:rsidR="586421AB">
        <w:t>EN-s ei ole sätestatud aga seda, mida tehakse taotluse korral, kui soovitakse olemasolev identifitseerimistunnus registreerida. Ka sellise taotluse lahendamine peaks olema eraldi reguleeritud ja taotluse rahuldamise tagajärg sätestatud.</w:t>
      </w:r>
    </w:p>
  </w:comment>
  <w:comment xmlns:w="http://schemas.openxmlformats.org/wordprocessingml/2006/main" w:initials="MJ" w:author="Maarja-Liis Lall - JUSTDIGI" w:date="2025-08-08T22:47:40" w:id="637850327">
    <w:p xmlns:w14="http://schemas.microsoft.com/office/word/2010/wordml" xmlns:w="http://schemas.openxmlformats.org/wordprocessingml/2006/main" w:rsidR="05A91FAB" w:rsidRDefault="15B326E5" w14:paraId="45055375" w14:textId="032B3427">
      <w:pPr>
        <w:pStyle w:val="CommentText"/>
      </w:pPr>
      <w:r>
        <w:rPr>
          <w:rStyle w:val="CommentReference"/>
        </w:rPr>
        <w:annotationRef/>
      </w:r>
      <w:r w:rsidRPr="5D94DF90" w:rsidR="22305240">
        <w:t>Selle sätte sõnastus viitab justkui sellele, et taotlejate ring on seaduse jõustumisel piiritletud ja selge ning taotlus esitatakse ühekordselt. Ühe kuu jooksul peavad taotluse esitama siiski üksnes ettevõtjad, kellel on seaduse jõustumise hetkeks see vajadus tekkinud, mitte kõik isikud, kes taotlust nt tulevikus esitavad. Normi adressaati tuleks täpsustada. Samuti ei pruugi olla 1 kuu piisav isikute jaoks, kellel ID-d veel ei ole.</w:t>
      </w:r>
    </w:p>
    <w:p xmlns:w14="http://schemas.microsoft.com/office/word/2010/wordml" xmlns:w="http://schemas.openxmlformats.org/wordprocessingml/2006/main" w:rsidR="29CF8970" w:rsidRDefault="448F5CF3" w14:paraId="5A81DD5E" w14:textId="32CEEBBF">
      <w:pPr>
        <w:pStyle w:val="CommentText"/>
      </w:pPr>
    </w:p>
    <w:p xmlns:w14="http://schemas.microsoft.com/office/word/2010/wordml" xmlns:w="http://schemas.openxmlformats.org/wordprocessingml/2006/main" w:rsidR="3F5F80D1" w:rsidRDefault="358665C9" w14:paraId="332E2B8B" w14:textId="2218E752">
      <w:pPr>
        <w:pStyle w:val="CommentText"/>
      </w:pPr>
      <w:r w:rsidRPr="33790A51" w:rsidR="62BCC3C6">
        <w:t>Palume seda normi sõnastust täpsustada.</w:t>
      </w:r>
    </w:p>
  </w:comment>
  <w:comment xmlns:w="http://schemas.openxmlformats.org/wordprocessingml/2006/main" w:initials="MJ" w:author="Maarja-Liis Lall - JUSTDIGI" w:date="2025-08-08T22:53:03" w:id="641458941">
    <w:p xmlns:w14="http://schemas.microsoft.com/office/word/2010/wordml" xmlns:w="http://schemas.openxmlformats.org/wordprocessingml/2006/main" w:rsidR="05C0D39E" w:rsidRDefault="523A9856" w14:paraId="58D6A050" w14:textId="2AB2F7FB">
      <w:pPr>
        <w:pStyle w:val="CommentText"/>
      </w:pPr>
      <w:r>
        <w:rPr>
          <w:rStyle w:val="CommentReference"/>
        </w:rPr>
        <w:annotationRef/>
      </w:r>
      <w:r w:rsidRPr="61BB0ADF" w:rsidR="1957C841">
        <w:t>Millise ettevõtja?</w:t>
      </w:r>
    </w:p>
  </w:comment>
  <w:comment xmlns:w="http://schemas.openxmlformats.org/wordprocessingml/2006/main" w:initials="MJ" w:author="Maarja-Liis Lall - JUSTDIGI" w:date="2025-08-08T22:53:51" w:id="1365184395">
    <w:p xmlns:w14="http://schemas.microsoft.com/office/word/2010/wordml" xmlns:w="http://schemas.openxmlformats.org/wordprocessingml/2006/main" w:rsidR="6EA6DA5E" w:rsidRDefault="161639E6" w14:paraId="3A160569" w14:textId="04E826F9">
      <w:pPr>
        <w:pStyle w:val="CommentText"/>
      </w:pPr>
      <w:r>
        <w:rPr>
          <w:rStyle w:val="CommentReference"/>
        </w:rPr>
        <w:annotationRef/>
      </w:r>
      <w:r w:rsidRPr="334954AD" w:rsidR="579848BD">
        <w:t>Millal toimub esmane registreerimine/avalikustamine?</w:t>
      </w:r>
    </w:p>
  </w:comment>
  <w:comment xmlns:w="http://schemas.openxmlformats.org/wordprocessingml/2006/main" w:initials="MJ" w:author="Maarja-Liis Lall - JUSTDIGI" w:date="2025-08-08T22:54:24" w:id="2089453540">
    <w:p xmlns:w14="http://schemas.microsoft.com/office/word/2010/wordml" xmlns:w="http://schemas.openxmlformats.org/wordprocessingml/2006/main" w:rsidR="5A2DED2B" w:rsidRDefault="769E2B9D" w14:paraId="0E566521" w14:textId="33A99F3E">
      <w:pPr>
        <w:pStyle w:val="CommentText"/>
      </w:pPr>
      <w:r>
        <w:rPr>
          <w:rStyle w:val="CommentReference"/>
        </w:rPr>
        <w:annotationRef/>
      </w:r>
      <w:r w:rsidRPr="0139BADC" w:rsidR="390D786D">
        <w:t>Kaaluda sõna "taotleja" kasutamist.</w:t>
      </w:r>
    </w:p>
  </w:comment>
  <w:comment xmlns:w="http://schemas.openxmlformats.org/wordprocessingml/2006/main" w:initials="MJ" w:author="Maarja-Liis Lall - JUSTDIGI" w:date="2025-08-08T22:54:59" w:id="173650887">
    <w:p xmlns:w14="http://schemas.microsoft.com/office/word/2010/wordml" xmlns:w="http://schemas.openxmlformats.org/wordprocessingml/2006/main" w:rsidR="35D15809" w:rsidRDefault="6F6F1E85" w14:paraId="3EA84A77" w14:textId="12D8ED91">
      <w:pPr>
        <w:pStyle w:val="CommentText"/>
      </w:pPr>
      <w:r>
        <w:rPr>
          <w:rStyle w:val="CommentReference"/>
        </w:rPr>
        <w:annotationRef/>
      </w:r>
      <w:r w:rsidRPr="73A10C85" w:rsidR="5E247E26">
        <w:t>Kas see on vajalik siin välja tuua või on kõik identifitseerimistunnused oma olemuselt juba kordumatud?</w:t>
      </w:r>
    </w:p>
  </w:comment>
  <w:comment xmlns:w="http://schemas.openxmlformats.org/wordprocessingml/2006/main" w:initials="MJ" w:author="Maarja-Liis Lall - JUSTDIGI" w:date="2025-08-08T22:56:08" w:id="1412700985">
    <w:p xmlns:w14="http://schemas.microsoft.com/office/word/2010/wordml" xmlns:w="http://schemas.openxmlformats.org/wordprocessingml/2006/main" w:rsidR="13902490" w:rsidRDefault="4187F5EF" w14:paraId="71DB2B01" w14:textId="71A85947">
      <w:pPr>
        <w:pStyle w:val="CommentText"/>
      </w:pPr>
      <w:r>
        <w:rPr>
          <w:rStyle w:val="CommentReference"/>
        </w:rPr>
        <w:annotationRef/>
      </w:r>
      <w:r w:rsidRPr="23A46BEF" w:rsidR="15AA1090">
        <w:t>Millise ettevõtja? Kaaluda sõna taotleja?</w:t>
      </w:r>
    </w:p>
  </w:comment>
</w:comments>
</file>

<file path=word/commentsExtended.xml><?xml version="1.0" encoding="utf-8"?>
<w15:commentsEx xmlns:mc="http://schemas.openxmlformats.org/markup-compatibility/2006" xmlns:w15="http://schemas.microsoft.com/office/word/2012/wordml" mc:Ignorable="w15">
  <w15:commentEx w15:done="0" w15:paraId="442127ED"/>
  <w15:commentEx w15:done="0" w15:paraId="1F718DA2"/>
  <w15:commentEx w15:done="0" w15:paraId="4B7F370E"/>
  <w15:commentEx w15:done="0" w15:paraId="4727EFEA"/>
  <w15:commentEx w15:done="0" w15:paraId="7F22795C"/>
  <w15:commentEx w15:done="0" w15:paraId="7B4D9BB0"/>
  <w15:commentEx w15:done="0" w15:paraId="0EE3F414"/>
  <w15:commentEx w15:done="0" w15:paraId="38B351DB"/>
  <w15:commentEx w15:done="0" w15:paraId="109C7551"/>
  <w15:commentEx w15:done="0" w15:paraId="4970E69C"/>
  <w15:commentEx w15:done="0" w15:paraId="390BF733"/>
  <w15:commentEx w15:done="0" w15:paraId="5A333E47"/>
  <w15:commentEx w15:done="0" w15:paraId="178766B1"/>
  <w15:commentEx w15:done="0" w15:paraId="1FA460CD" w15:paraIdParent="5A333E47"/>
  <w15:commentEx w15:done="0" w15:paraId="2F575D54"/>
  <w15:commentEx w15:done="0" w15:paraId="68DE3D05"/>
  <w15:commentEx w15:done="0" w15:paraId="2C75A8C9"/>
  <w15:commentEx w15:done="0" w15:paraId="332E2B8B"/>
  <w15:commentEx w15:done="0" w15:paraId="58D6A050"/>
  <w15:commentEx w15:done="0" w15:paraId="3A160569"/>
  <w15:commentEx w15:done="0" w15:paraId="0E566521"/>
  <w15:commentEx w15:done="0" w15:paraId="3EA84A77"/>
  <w15:commentEx w15:done="0" w15:paraId="71DB2B01"/>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4EA0AF4" w16cex:dateUtc="2025-08-08T11:56:19.228Z"/>
  <w16cex:commentExtensible w16cex:durableId="5DE15B59" w16cex:dateUtc="2025-08-08T12:50:54.26Z"/>
  <w16cex:commentExtensible w16cex:durableId="57436154" w16cex:dateUtc="2025-08-08T12:54:46.102Z"/>
  <w16cex:commentExtensible w16cex:durableId="552E3BAF" w16cex:dateUtc="2025-08-08T12:54:51.992Z"/>
  <w16cex:commentExtensible w16cex:durableId="2713D72E" w16cex:dateUtc="2025-08-08T13:33:37.361Z"/>
  <w16cex:commentExtensible w16cex:durableId="23C78E8F" w16cex:dateUtc="2025-08-08T13:39:09.943Z"/>
  <w16cex:commentExtensible w16cex:durableId="395BBA2A" w16cex:dateUtc="2025-08-08T13:41:46.74Z"/>
  <w16cex:commentExtensible w16cex:durableId="19C1C0A5" w16cex:dateUtc="2025-08-08T13:43:32.883Z"/>
  <w16cex:commentExtensible w16cex:durableId="5295262E" w16cex:dateUtc="2025-08-08T15:21:26.875Z"/>
  <w16cex:commentExtensible w16cex:durableId="1CC830C4" w16cex:dateUtc="2025-08-08T18:51:35.454Z"/>
  <w16cex:commentExtensible w16cex:durableId="4D8D22B6" w16cex:dateUtc="2025-08-08T18:52:35.403Z"/>
  <w16cex:commentExtensible w16cex:durableId="5FCB0652" w16cex:dateUtc="2025-08-08T18:58:16.205Z"/>
  <w16cex:commentExtensible w16cex:durableId="175F64EA" w16cex:dateUtc="2025-08-08T19:05:51.667Z"/>
  <w16cex:commentExtensible w16cex:durableId="3A6E9053" w16cex:dateUtc="2025-08-08T19:21:04.825Z"/>
  <w16cex:commentExtensible w16cex:durableId="6F4CA3B7" w16cex:dateUtc="2025-08-08T19:32:34.073Z"/>
  <w16cex:commentExtensible w16cex:durableId="37252CA9" w16cex:dateUtc="2025-08-08T19:34:13.492Z"/>
  <w16cex:commentExtensible w16cex:durableId="77974A1B" w16cex:dateUtc="2025-08-08T19:43:59.157Z"/>
  <w16cex:commentExtensible w16cex:durableId="50615325" w16cex:dateUtc="2025-08-08T19:47:40.202Z"/>
  <w16cex:commentExtensible w16cex:durableId="56FC777F" w16cex:dateUtc="2025-08-08T19:53:03.555Z"/>
  <w16cex:commentExtensible w16cex:durableId="5F06DB14" w16cex:dateUtc="2025-08-08T19:53:51.145Z"/>
  <w16cex:commentExtensible w16cex:durableId="62BA3B4D" w16cex:dateUtc="2025-08-08T19:54:24.384Z"/>
  <w16cex:commentExtensible w16cex:durableId="0FB9C88F" w16cex:dateUtc="2025-08-08T19:54:59.84Z"/>
  <w16cex:commentExtensible w16cex:durableId="2544DC98" w16cex:dateUtc="2025-08-08T19:56:08.836Z"/>
</w16cex:commentsExtensible>
</file>

<file path=word/commentsIds.xml><?xml version="1.0" encoding="utf-8"?>
<w16cid:commentsIds xmlns:mc="http://schemas.openxmlformats.org/markup-compatibility/2006" xmlns:w16cid="http://schemas.microsoft.com/office/word/2016/wordml/cid" mc:Ignorable="w16cid">
  <w16cid:commentId w16cid:paraId="442127ED" w16cid:durableId="44EA0AF4"/>
  <w16cid:commentId w16cid:paraId="1F718DA2" w16cid:durableId="5DE15B59"/>
  <w16cid:commentId w16cid:paraId="4B7F370E" w16cid:durableId="57436154"/>
  <w16cid:commentId w16cid:paraId="4727EFEA" w16cid:durableId="552E3BAF"/>
  <w16cid:commentId w16cid:paraId="7F22795C" w16cid:durableId="2713D72E"/>
  <w16cid:commentId w16cid:paraId="7B4D9BB0" w16cid:durableId="23C78E8F"/>
  <w16cid:commentId w16cid:paraId="0EE3F414" w16cid:durableId="395BBA2A"/>
  <w16cid:commentId w16cid:paraId="38B351DB" w16cid:durableId="19C1C0A5"/>
  <w16cid:commentId w16cid:paraId="109C7551" w16cid:durableId="5295262E"/>
  <w16cid:commentId w16cid:paraId="4970E69C" w16cid:durableId="1CC830C4"/>
  <w16cid:commentId w16cid:paraId="390BF733" w16cid:durableId="4D8D22B6"/>
  <w16cid:commentId w16cid:paraId="5A333E47" w16cid:durableId="5FCB0652"/>
  <w16cid:commentId w16cid:paraId="178766B1" w16cid:durableId="175F64EA"/>
  <w16cid:commentId w16cid:paraId="1FA460CD" w16cid:durableId="3A6E9053"/>
  <w16cid:commentId w16cid:paraId="2F575D54" w16cid:durableId="6F4CA3B7"/>
  <w16cid:commentId w16cid:paraId="68DE3D05" w16cid:durableId="37252CA9"/>
  <w16cid:commentId w16cid:paraId="2C75A8C9" w16cid:durableId="77974A1B"/>
  <w16cid:commentId w16cid:paraId="332E2B8B" w16cid:durableId="50615325"/>
  <w16cid:commentId w16cid:paraId="58D6A050" w16cid:durableId="56FC777F"/>
  <w16cid:commentId w16cid:paraId="3A160569" w16cid:durableId="5F06DB14"/>
  <w16cid:commentId w16cid:paraId="0E566521" w16cid:durableId="62BA3B4D"/>
  <w16cid:commentId w16cid:paraId="3EA84A77" w16cid:durableId="0FB9C88F"/>
  <w16cid:commentId w16cid:paraId="71DB2B01" w16cid:durableId="2544DC9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Roboto">
    <w:panose1 w:val="02000000000000000000"/>
    <w:charset w:val="BA"/>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954A7F"/>
    <w:multiLevelType w:val="multilevel"/>
    <w:tmpl w:val="5F6657D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0BE42BB"/>
    <w:multiLevelType w:val="multilevel"/>
    <w:tmpl w:val="AA5050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A53FA6"/>
    <w:multiLevelType w:val="multilevel"/>
    <w:tmpl w:val="0ECC16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6AC25AA"/>
    <w:multiLevelType w:val="hybridMultilevel"/>
    <w:tmpl w:val="CF94FE6E"/>
    <w:lvl w:ilvl="0" w:tplc="A4B8AFB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3D0649A8"/>
    <w:multiLevelType w:val="hybridMultilevel"/>
    <w:tmpl w:val="C43826C6"/>
    <w:lvl w:ilvl="0" w:tplc="E9DAE30C">
      <w:start w:val="1"/>
      <w:numFmt w:val="decimal"/>
      <w:lvlText w:val="%1)"/>
      <w:lvlJc w:val="left"/>
      <w:pPr>
        <w:ind w:left="720" w:hanging="360"/>
      </w:pPr>
    </w:lvl>
    <w:lvl w:ilvl="1" w:tplc="CAC6B872">
      <w:start w:val="1"/>
      <w:numFmt w:val="lowerLetter"/>
      <w:lvlText w:val="%2."/>
      <w:lvlJc w:val="left"/>
      <w:pPr>
        <w:ind w:left="1440" w:hanging="360"/>
      </w:pPr>
    </w:lvl>
    <w:lvl w:ilvl="2" w:tplc="76C047E0">
      <w:start w:val="1"/>
      <w:numFmt w:val="lowerRoman"/>
      <w:lvlText w:val="%3."/>
      <w:lvlJc w:val="right"/>
      <w:pPr>
        <w:ind w:left="2160" w:hanging="180"/>
      </w:pPr>
    </w:lvl>
    <w:lvl w:ilvl="3" w:tplc="CCAC9438">
      <w:start w:val="1"/>
      <w:numFmt w:val="decimal"/>
      <w:lvlText w:val="%4."/>
      <w:lvlJc w:val="left"/>
      <w:pPr>
        <w:ind w:left="2880" w:hanging="360"/>
      </w:pPr>
    </w:lvl>
    <w:lvl w:ilvl="4" w:tplc="AC803F0A">
      <w:start w:val="1"/>
      <w:numFmt w:val="lowerLetter"/>
      <w:lvlText w:val="%5."/>
      <w:lvlJc w:val="left"/>
      <w:pPr>
        <w:ind w:left="3600" w:hanging="360"/>
      </w:pPr>
    </w:lvl>
    <w:lvl w:ilvl="5" w:tplc="E12A96BC">
      <w:start w:val="1"/>
      <w:numFmt w:val="lowerRoman"/>
      <w:lvlText w:val="%6."/>
      <w:lvlJc w:val="right"/>
      <w:pPr>
        <w:ind w:left="4320" w:hanging="180"/>
      </w:pPr>
    </w:lvl>
    <w:lvl w:ilvl="6" w:tplc="57167BC4">
      <w:start w:val="1"/>
      <w:numFmt w:val="decimal"/>
      <w:lvlText w:val="%7."/>
      <w:lvlJc w:val="left"/>
      <w:pPr>
        <w:ind w:left="5040" w:hanging="360"/>
      </w:pPr>
    </w:lvl>
    <w:lvl w:ilvl="7" w:tplc="B0A4281C">
      <w:start w:val="1"/>
      <w:numFmt w:val="lowerLetter"/>
      <w:lvlText w:val="%8."/>
      <w:lvlJc w:val="left"/>
      <w:pPr>
        <w:ind w:left="5760" w:hanging="360"/>
      </w:pPr>
    </w:lvl>
    <w:lvl w:ilvl="8" w:tplc="29EE120C">
      <w:start w:val="1"/>
      <w:numFmt w:val="lowerRoman"/>
      <w:lvlText w:val="%9."/>
      <w:lvlJc w:val="right"/>
      <w:pPr>
        <w:ind w:left="6480" w:hanging="180"/>
      </w:pPr>
    </w:lvl>
  </w:abstractNum>
  <w:abstractNum w:abstractNumId="5" w15:restartNumberingAfterBreak="0">
    <w:nsid w:val="44BD4378"/>
    <w:multiLevelType w:val="multilevel"/>
    <w:tmpl w:val="27C2BD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5816E47"/>
    <w:multiLevelType w:val="multilevel"/>
    <w:tmpl w:val="F858DBC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7380972">
    <w:abstractNumId w:val="4"/>
  </w:num>
  <w:num w:numId="2" w16cid:durableId="1845709202">
    <w:abstractNumId w:val="2"/>
  </w:num>
  <w:num w:numId="3" w16cid:durableId="1271157841">
    <w:abstractNumId w:val="5"/>
  </w:num>
  <w:num w:numId="4" w16cid:durableId="2070221667">
    <w:abstractNumId w:val="6"/>
  </w:num>
  <w:num w:numId="5" w16cid:durableId="1535072234">
    <w:abstractNumId w:val="0"/>
  </w:num>
  <w:num w:numId="6" w16cid:durableId="1408192457">
    <w:abstractNumId w:val="1"/>
  </w:num>
  <w:num w:numId="7" w16cid:durableId="834764016">
    <w:abstractNumId w:val="3"/>
  </w:num>
</w:numbering>
</file>

<file path=word/people.xml><?xml version="1.0" encoding="utf-8"?>
<w15:people xmlns:mc="http://schemas.openxmlformats.org/markup-compatibility/2006" xmlns:w15="http://schemas.microsoft.com/office/word/2012/wordml" mc:Ignorable="w15">
  <w15:person w15:author="Maarja-Liis Lall - JUSTDIGI">
    <w15:presenceInfo w15:providerId="AD" w15:userId="S::maarja.lall@justdigi.ee::c7cf4b01-9190-4483-a66e-c79df27776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tru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C6D"/>
    <w:rsid w:val="00022129"/>
    <w:rsid w:val="0002223D"/>
    <w:rsid w:val="00037DC7"/>
    <w:rsid w:val="000464C6"/>
    <w:rsid w:val="0007632B"/>
    <w:rsid w:val="00077DDC"/>
    <w:rsid w:val="000822B4"/>
    <w:rsid w:val="00095A54"/>
    <w:rsid w:val="000A2E53"/>
    <w:rsid w:val="000BFAC8"/>
    <w:rsid w:val="000D2CAA"/>
    <w:rsid w:val="00183CD6"/>
    <w:rsid w:val="001C087F"/>
    <w:rsid w:val="001D4DD7"/>
    <w:rsid w:val="00227C60"/>
    <w:rsid w:val="00254902"/>
    <w:rsid w:val="002624DA"/>
    <w:rsid w:val="00277B6C"/>
    <w:rsid w:val="00293E9C"/>
    <w:rsid w:val="002F2292"/>
    <w:rsid w:val="00324323"/>
    <w:rsid w:val="0032632F"/>
    <w:rsid w:val="003314D8"/>
    <w:rsid w:val="0035773C"/>
    <w:rsid w:val="0037753F"/>
    <w:rsid w:val="003A304E"/>
    <w:rsid w:val="003C0EB0"/>
    <w:rsid w:val="003C6B15"/>
    <w:rsid w:val="003F6C00"/>
    <w:rsid w:val="004008CF"/>
    <w:rsid w:val="00403E22"/>
    <w:rsid w:val="00441883"/>
    <w:rsid w:val="00457498"/>
    <w:rsid w:val="00460E5F"/>
    <w:rsid w:val="004971EB"/>
    <w:rsid w:val="00497C15"/>
    <w:rsid w:val="004C3F04"/>
    <w:rsid w:val="005261D9"/>
    <w:rsid w:val="00526C14"/>
    <w:rsid w:val="00536B57"/>
    <w:rsid w:val="005405F6"/>
    <w:rsid w:val="00544CEE"/>
    <w:rsid w:val="00566BB7"/>
    <w:rsid w:val="00586071"/>
    <w:rsid w:val="00587302"/>
    <w:rsid w:val="005B479F"/>
    <w:rsid w:val="005C49FA"/>
    <w:rsid w:val="005C5E64"/>
    <w:rsid w:val="005D0C1A"/>
    <w:rsid w:val="005E2473"/>
    <w:rsid w:val="005F5C6D"/>
    <w:rsid w:val="00611EF9"/>
    <w:rsid w:val="00617802"/>
    <w:rsid w:val="00630365"/>
    <w:rsid w:val="00643F93"/>
    <w:rsid w:val="00674F1E"/>
    <w:rsid w:val="006C286D"/>
    <w:rsid w:val="006E30A4"/>
    <w:rsid w:val="007009C0"/>
    <w:rsid w:val="0070108E"/>
    <w:rsid w:val="00716262"/>
    <w:rsid w:val="00731EAE"/>
    <w:rsid w:val="007E6B65"/>
    <w:rsid w:val="008100C1"/>
    <w:rsid w:val="008139F4"/>
    <w:rsid w:val="00833037"/>
    <w:rsid w:val="00870E6A"/>
    <w:rsid w:val="008A7FA8"/>
    <w:rsid w:val="008B049A"/>
    <w:rsid w:val="008B559F"/>
    <w:rsid w:val="008B6907"/>
    <w:rsid w:val="00914E0B"/>
    <w:rsid w:val="00931E49"/>
    <w:rsid w:val="00970D82"/>
    <w:rsid w:val="009C2740"/>
    <w:rsid w:val="00A414F6"/>
    <w:rsid w:val="00A86ED2"/>
    <w:rsid w:val="00AF16D7"/>
    <w:rsid w:val="00AF3FB8"/>
    <w:rsid w:val="00B2709B"/>
    <w:rsid w:val="00B573FD"/>
    <w:rsid w:val="00B71DA2"/>
    <w:rsid w:val="00B73609"/>
    <w:rsid w:val="00B83E70"/>
    <w:rsid w:val="00BF52B0"/>
    <w:rsid w:val="00C42515"/>
    <w:rsid w:val="00C45D8E"/>
    <w:rsid w:val="00C71E53"/>
    <w:rsid w:val="00C772B9"/>
    <w:rsid w:val="00C9728B"/>
    <w:rsid w:val="00CB0317"/>
    <w:rsid w:val="00CF05E5"/>
    <w:rsid w:val="00D23E22"/>
    <w:rsid w:val="00D45389"/>
    <w:rsid w:val="00DA6F02"/>
    <w:rsid w:val="00DF4DE3"/>
    <w:rsid w:val="00E0189B"/>
    <w:rsid w:val="00E15DEF"/>
    <w:rsid w:val="00E35DB1"/>
    <w:rsid w:val="00E42F38"/>
    <w:rsid w:val="00E53232"/>
    <w:rsid w:val="00E70681"/>
    <w:rsid w:val="00E8081E"/>
    <w:rsid w:val="00ED629F"/>
    <w:rsid w:val="00F30E55"/>
    <w:rsid w:val="00F64338"/>
    <w:rsid w:val="00F77367"/>
    <w:rsid w:val="00FC2DFF"/>
    <w:rsid w:val="00FD1E14"/>
    <w:rsid w:val="00FE7430"/>
    <w:rsid w:val="0142310A"/>
    <w:rsid w:val="0148FF09"/>
    <w:rsid w:val="014F42AC"/>
    <w:rsid w:val="01818F1C"/>
    <w:rsid w:val="01BBE6B2"/>
    <w:rsid w:val="01CBA15E"/>
    <w:rsid w:val="02B5FB17"/>
    <w:rsid w:val="030F1F26"/>
    <w:rsid w:val="0325838B"/>
    <w:rsid w:val="039D327F"/>
    <w:rsid w:val="03C3254D"/>
    <w:rsid w:val="03D45F6C"/>
    <w:rsid w:val="0480E1C7"/>
    <w:rsid w:val="04C93673"/>
    <w:rsid w:val="059A7EA1"/>
    <w:rsid w:val="05D83327"/>
    <w:rsid w:val="065D155A"/>
    <w:rsid w:val="06A52355"/>
    <w:rsid w:val="07700092"/>
    <w:rsid w:val="07A9E84F"/>
    <w:rsid w:val="082E74D4"/>
    <w:rsid w:val="097E4608"/>
    <w:rsid w:val="09904AA6"/>
    <w:rsid w:val="09C4E6EE"/>
    <w:rsid w:val="0A69791E"/>
    <w:rsid w:val="0B08CD75"/>
    <w:rsid w:val="0B4597D1"/>
    <w:rsid w:val="0BFA3D87"/>
    <w:rsid w:val="0C9172E8"/>
    <w:rsid w:val="0CA1885F"/>
    <w:rsid w:val="0CA24E01"/>
    <w:rsid w:val="0D791689"/>
    <w:rsid w:val="0DEE8247"/>
    <w:rsid w:val="0E9430DA"/>
    <w:rsid w:val="0EAB8E66"/>
    <w:rsid w:val="0F787102"/>
    <w:rsid w:val="0FC8D5CD"/>
    <w:rsid w:val="10428D38"/>
    <w:rsid w:val="105BBEBE"/>
    <w:rsid w:val="10945F2B"/>
    <w:rsid w:val="10EB337E"/>
    <w:rsid w:val="110B2470"/>
    <w:rsid w:val="1115E061"/>
    <w:rsid w:val="112D22AD"/>
    <w:rsid w:val="114B6D43"/>
    <w:rsid w:val="1155FA5E"/>
    <w:rsid w:val="115B5431"/>
    <w:rsid w:val="11DEA61B"/>
    <w:rsid w:val="1334BA06"/>
    <w:rsid w:val="140346BC"/>
    <w:rsid w:val="14304273"/>
    <w:rsid w:val="14943684"/>
    <w:rsid w:val="14DAD386"/>
    <w:rsid w:val="1547F839"/>
    <w:rsid w:val="16F18AFA"/>
    <w:rsid w:val="17119D69"/>
    <w:rsid w:val="173940CC"/>
    <w:rsid w:val="17B95C95"/>
    <w:rsid w:val="187C74D0"/>
    <w:rsid w:val="1890C106"/>
    <w:rsid w:val="18A6DB54"/>
    <w:rsid w:val="1960DCDF"/>
    <w:rsid w:val="196E006E"/>
    <w:rsid w:val="1A267FED"/>
    <w:rsid w:val="1A520B26"/>
    <w:rsid w:val="1A771592"/>
    <w:rsid w:val="1A8DB6E6"/>
    <w:rsid w:val="1A932ED5"/>
    <w:rsid w:val="1B06E998"/>
    <w:rsid w:val="1BC5E2AC"/>
    <w:rsid w:val="1BD2061D"/>
    <w:rsid w:val="1C3F9E5A"/>
    <w:rsid w:val="1C654BC9"/>
    <w:rsid w:val="1CA4E8D2"/>
    <w:rsid w:val="1D546361"/>
    <w:rsid w:val="1D59DD05"/>
    <w:rsid w:val="1DA1E806"/>
    <w:rsid w:val="1F13150F"/>
    <w:rsid w:val="1F52F66F"/>
    <w:rsid w:val="1F53A464"/>
    <w:rsid w:val="205672FB"/>
    <w:rsid w:val="20850E08"/>
    <w:rsid w:val="209420F5"/>
    <w:rsid w:val="213239F8"/>
    <w:rsid w:val="2149CF86"/>
    <w:rsid w:val="215546A5"/>
    <w:rsid w:val="23DAA9CC"/>
    <w:rsid w:val="24425015"/>
    <w:rsid w:val="2463E304"/>
    <w:rsid w:val="248B747A"/>
    <w:rsid w:val="24B516F8"/>
    <w:rsid w:val="24BDF835"/>
    <w:rsid w:val="24F0DB8F"/>
    <w:rsid w:val="25E1BFC0"/>
    <w:rsid w:val="266C8CD2"/>
    <w:rsid w:val="2681B3A6"/>
    <w:rsid w:val="26F38620"/>
    <w:rsid w:val="292B0427"/>
    <w:rsid w:val="29B7C9EE"/>
    <w:rsid w:val="2A7E9B0B"/>
    <w:rsid w:val="2AB7572D"/>
    <w:rsid w:val="2B63BAF9"/>
    <w:rsid w:val="2C9E130E"/>
    <w:rsid w:val="2CF656D8"/>
    <w:rsid w:val="2E2B1160"/>
    <w:rsid w:val="2E52BBEE"/>
    <w:rsid w:val="2E7C316C"/>
    <w:rsid w:val="2EF9DCE7"/>
    <w:rsid w:val="2F4D0058"/>
    <w:rsid w:val="2FA4B36B"/>
    <w:rsid w:val="30E19898"/>
    <w:rsid w:val="311476EC"/>
    <w:rsid w:val="31D84EB6"/>
    <w:rsid w:val="324A8CB0"/>
    <w:rsid w:val="3263045E"/>
    <w:rsid w:val="329B8AC1"/>
    <w:rsid w:val="32C4CFFD"/>
    <w:rsid w:val="33385C8D"/>
    <w:rsid w:val="34D57988"/>
    <w:rsid w:val="3595A76C"/>
    <w:rsid w:val="35C82DB6"/>
    <w:rsid w:val="35F114C5"/>
    <w:rsid w:val="3683C39E"/>
    <w:rsid w:val="37206096"/>
    <w:rsid w:val="372F3825"/>
    <w:rsid w:val="377CEF15"/>
    <w:rsid w:val="37A80573"/>
    <w:rsid w:val="37ABE51D"/>
    <w:rsid w:val="37AE2E56"/>
    <w:rsid w:val="386FFFFD"/>
    <w:rsid w:val="388B6B45"/>
    <w:rsid w:val="38C23E4C"/>
    <w:rsid w:val="397DFF29"/>
    <w:rsid w:val="398D7ED0"/>
    <w:rsid w:val="39BDFFC1"/>
    <w:rsid w:val="3A43C5E7"/>
    <w:rsid w:val="3A6FFC7A"/>
    <w:rsid w:val="3B66840D"/>
    <w:rsid w:val="3DAB3BB8"/>
    <w:rsid w:val="3F4E04E0"/>
    <w:rsid w:val="3FB77890"/>
    <w:rsid w:val="3FFB81BA"/>
    <w:rsid w:val="40EA7962"/>
    <w:rsid w:val="4154BE1D"/>
    <w:rsid w:val="419509C8"/>
    <w:rsid w:val="41CEF0A9"/>
    <w:rsid w:val="428DDEE7"/>
    <w:rsid w:val="42D4F55A"/>
    <w:rsid w:val="4413BE73"/>
    <w:rsid w:val="4494D66E"/>
    <w:rsid w:val="465481FE"/>
    <w:rsid w:val="470D9A54"/>
    <w:rsid w:val="47302CC4"/>
    <w:rsid w:val="47500F95"/>
    <w:rsid w:val="476D70C5"/>
    <w:rsid w:val="479F5055"/>
    <w:rsid w:val="47AAEA25"/>
    <w:rsid w:val="47D90B27"/>
    <w:rsid w:val="47F5B8DF"/>
    <w:rsid w:val="496B7A8D"/>
    <w:rsid w:val="4A327A28"/>
    <w:rsid w:val="4B23EB04"/>
    <w:rsid w:val="4B84C7A2"/>
    <w:rsid w:val="4BEC9CE1"/>
    <w:rsid w:val="4BEE7017"/>
    <w:rsid w:val="4C94EE15"/>
    <w:rsid w:val="4CC29967"/>
    <w:rsid w:val="4CE68BE5"/>
    <w:rsid w:val="4D19D2BE"/>
    <w:rsid w:val="4D5B33E9"/>
    <w:rsid w:val="4DFEEC3B"/>
    <w:rsid w:val="4E2D422F"/>
    <w:rsid w:val="50730FF3"/>
    <w:rsid w:val="50E4BF72"/>
    <w:rsid w:val="51685743"/>
    <w:rsid w:val="51A10561"/>
    <w:rsid w:val="52063CB0"/>
    <w:rsid w:val="521DCCBD"/>
    <w:rsid w:val="522120B4"/>
    <w:rsid w:val="526AA8AA"/>
    <w:rsid w:val="52968079"/>
    <w:rsid w:val="52969219"/>
    <w:rsid w:val="53B70FE8"/>
    <w:rsid w:val="540FF396"/>
    <w:rsid w:val="5481913D"/>
    <w:rsid w:val="54945DD8"/>
    <w:rsid w:val="54C60FC9"/>
    <w:rsid w:val="55F944DC"/>
    <w:rsid w:val="55FDC316"/>
    <w:rsid w:val="57CBAF96"/>
    <w:rsid w:val="583ED050"/>
    <w:rsid w:val="5873A071"/>
    <w:rsid w:val="5A476F81"/>
    <w:rsid w:val="5BD1C6BD"/>
    <w:rsid w:val="5C0C8BF2"/>
    <w:rsid w:val="5D213BA1"/>
    <w:rsid w:val="5D533F98"/>
    <w:rsid w:val="5D737060"/>
    <w:rsid w:val="5D90CC2C"/>
    <w:rsid w:val="5D9E56CF"/>
    <w:rsid w:val="5DF309E1"/>
    <w:rsid w:val="5E569C16"/>
    <w:rsid w:val="602D2CFC"/>
    <w:rsid w:val="6062689E"/>
    <w:rsid w:val="6091D61B"/>
    <w:rsid w:val="61031F8A"/>
    <w:rsid w:val="62307247"/>
    <w:rsid w:val="62EF6FAC"/>
    <w:rsid w:val="639F1FB8"/>
    <w:rsid w:val="63AFB226"/>
    <w:rsid w:val="63F9C276"/>
    <w:rsid w:val="643B6C0B"/>
    <w:rsid w:val="650AE1FB"/>
    <w:rsid w:val="66ECD50D"/>
    <w:rsid w:val="6706894C"/>
    <w:rsid w:val="67AB5B8B"/>
    <w:rsid w:val="67E81D2C"/>
    <w:rsid w:val="68777125"/>
    <w:rsid w:val="688D9E44"/>
    <w:rsid w:val="6992CCCF"/>
    <w:rsid w:val="69CFC720"/>
    <w:rsid w:val="6A1877F3"/>
    <w:rsid w:val="6A258B26"/>
    <w:rsid w:val="6A7AEE2C"/>
    <w:rsid w:val="6A95CF4D"/>
    <w:rsid w:val="6A9DBBFE"/>
    <w:rsid w:val="6AECAAC5"/>
    <w:rsid w:val="6D21B53A"/>
    <w:rsid w:val="6F1C0B34"/>
    <w:rsid w:val="7002F041"/>
    <w:rsid w:val="702235BF"/>
    <w:rsid w:val="707CE191"/>
    <w:rsid w:val="70B8F26D"/>
    <w:rsid w:val="70C7790E"/>
    <w:rsid w:val="72E93330"/>
    <w:rsid w:val="733634F0"/>
    <w:rsid w:val="741F8263"/>
    <w:rsid w:val="74653D6A"/>
    <w:rsid w:val="746BB357"/>
    <w:rsid w:val="755C1C31"/>
    <w:rsid w:val="763CC2A1"/>
    <w:rsid w:val="7640F6E8"/>
    <w:rsid w:val="76A411C9"/>
    <w:rsid w:val="76AEB32C"/>
    <w:rsid w:val="76DD018A"/>
    <w:rsid w:val="775D93D9"/>
    <w:rsid w:val="78185530"/>
    <w:rsid w:val="78895F33"/>
    <w:rsid w:val="78F39ADD"/>
    <w:rsid w:val="79E7E9C3"/>
    <w:rsid w:val="79FC0F0D"/>
    <w:rsid w:val="7A36919A"/>
    <w:rsid w:val="7AC857C7"/>
    <w:rsid w:val="7AD7A122"/>
    <w:rsid w:val="7BD5B06D"/>
    <w:rsid w:val="7BF93131"/>
    <w:rsid w:val="7C987A6C"/>
    <w:rsid w:val="7CE3B246"/>
    <w:rsid w:val="7CF83EC4"/>
    <w:rsid w:val="7E2D6A9D"/>
    <w:rsid w:val="7E3668AF"/>
    <w:rsid w:val="7E9A621B"/>
    <w:rsid w:val="7EE1C4FE"/>
    <w:rsid w:val="7F331C72"/>
    <w:rsid w:val="7F35AE03"/>
    <w:rsid w:val="7F89F0C2"/>
    <w:rsid w:val="7FA2D9B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E0605"/>
  <w15:chartTrackingRefBased/>
  <w15:docId w15:val="{E3372219-1764-4A61-B192-D1F55F345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style>
  <w:style w:type="paragraph" w:styleId="Pealkiri1">
    <w:name w:val="heading 1"/>
    <w:basedOn w:val="Normaallaad"/>
    <w:next w:val="Normaallaad"/>
    <w:link w:val="Pealkiri1Mrk"/>
    <w:uiPriority w:val="9"/>
    <w:qFormat/>
    <w:rsid w:val="005F5C6D"/>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5F5C6D"/>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5F5C6D"/>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5F5C6D"/>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5F5C6D"/>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5F5C6D"/>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5F5C6D"/>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5F5C6D"/>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5F5C6D"/>
    <w:pPr>
      <w:keepNext/>
      <w:keepLines/>
      <w:spacing w:after="0"/>
      <w:outlineLvl w:val="8"/>
    </w:pPr>
    <w:rPr>
      <w:rFonts w:eastAsiaTheme="majorEastAsia" w:cstheme="majorBidi"/>
      <w:color w:val="272727" w:themeColor="text1" w:themeTint="D8"/>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character" w:styleId="Pealkiri1Mrk" w:customStyle="1">
    <w:name w:val="Pealkiri 1 Märk"/>
    <w:basedOn w:val="Liguvaikefont"/>
    <w:link w:val="Pealkiri1"/>
    <w:uiPriority w:val="9"/>
    <w:rsid w:val="005F5C6D"/>
    <w:rPr>
      <w:rFonts w:asciiTheme="majorHAnsi" w:hAnsiTheme="majorHAnsi" w:eastAsiaTheme="majorEastAsia" w:cstheme="majorBidi"/>
      <w:color w:val="0F4761" w:themeColor="accent1" w:themeShade="BF"/>
      <w:sz w:val="40"/>
      <w:szCs w:val="40"/>
    </w:rPr>
  </w:style>
  <w:style w:type="character" w:styleId="Pealkiri2Mrk" w:customStyle="1">
    <w:name w:val="Pealkiri 2 Märk"/>
    <w:basedOn w:val="Liguvaikefont"/>
    <w:link w:val="Pealkiri2"/>
    <w:uiPriority w:val="9"/>
    <w:semiHidden/>
    <w:rsid w:val="005F5C6D"/>
    <w:rPr>
      <w:rFonts w:asciiTheme="majorHAnsi" w:hAnsiTheme="majorHAnsi" w:eastAsiaTheme="majorEastAsia" w:cstheme="majorBidi"/>
      <w:color w:val="0F4761" w:themeColor="accent1" w:themeShade="BF"/>
      <w:sz w:val="32"/>
      <w:szCs w:val="32"/>
    </w:rPr>
  </w:style>
  <w:style w:type="character" w:styleId="Pealkiri3Mrk" w:customStyle="1">
    <w:name w:val="Pealkiri 3 Märk"/>
    <w:basedOn w:val="Liguvaikefont"/>
    <w:link w:val="Pealkiri3"/>
    <w:uiPriority w:val="9"/>
    <w:semiHidden/>
    <w:rsid w:val="005F5C6D"/>
    <w:rPr>
      <w:rFonts w:eastAsiaTheme="majorEastAsia" w:cstheme="majorBidi"/>
      <w:color w:val="0F4761" w:themeColor="accent1" w:themeShade="BF"/>
      <w:sz w:val="28"/>
      <w:szCs w:val="28"/>
    </w:rPr>
  </w:style>
  <w:style w:type="character" w:styleId="Pealkiri4Mrk" w:customStyle="1">
    <w:name w:val="Pealkiri 4 Märk"/>
    <w:basedOn w:val="Liguvaikefont"/>
    <w:link w:val="Pealkiri4"/>
    <w:uiPriority w:val="9"/>
    <w:semiHidden/>
    <w:rsid w:val="005F5C6D"/>
    <w:rPr>
      <w:rFonts w:eastAsiaTheme="majorEastAsia" w:cstheme="majorBidi"/>
      <w:i/>
      <w:iCs/>
      <w:color w:val="0F4761" w:themeColor="accent1" w:themeShade="BF"/>
    </w:rPr>
  </w:style>
  <w:style w:type="character" w:styleId="Pealkiri5Mrk" w:customStyle="1">
    <w:name w:val="Pealkiri 5 Märk"/>
    <w:basedOn w:val="Liguvaikefont"/>
    <w:link w:val="Pealkiri5"/>
    <w:uiPriority w:val="9"/>
    <w:semiHidden/>
    <w:rsid w:val="005F5C6D"/>
    <w:rPr>
      <w:rFonts w:eastAsiaTheme="majorEastAsia" w:cstheme="majorBidi"/>
      <w:color w:val="0F4761" w:themeColor="accent1" w:themeShade="BF"/>
    </w:rPr>
  </w:style>
  <w:style w:type="character" w:styleId="Pealkiri6Mrk" w:customStyle="1">
    <w:name w:val="Pealkiri 6 Märk"/>
    <w:basedOn w:val="Liguvaikefont"/>
    <w:link w:val="Pealkiri6"/>
    <w:uiPriority w:val="9"/>
    <w:semiHidden/>
    <w:rsid w:val="005F5C6D"/>
    <w:rPr>
      <w:rFonts w:eastAsiaTheme="majorEastAsia" w:cstheme="majorBidi"/>
      <w:i/>
      <w:iCs/>
      <w:color w:val="595959" w:themeColor="text1" w:themeTint="A6"/>
    </w:rPr>
  </w:style>
  <w:style w:type="character" w:styleId="Pealkiri7Mrk" w:customStyle="1">
    <w:name w:val="Pealkiri 7 Märk"/>
    <w:basedOn w:val="Liguvaikefont"/>
    <w:link w:val="Pealkiri7"/>
    <w:uiPriority w:val="9"/>
    <w:semiHidden/>
    <w:rsid w:val="005F5C6D"/>
    <w:rPr>
      <w:rFonts w:eastAsiaTheme="majorEastAsia" w:cstheme="majorBidi"/>
      <w:color w:val="595959" w:themeColor="text1" w:themeTint="A6"/>
    </w:rPr>
  </w:style>
  <w:style w:type="character" w:styleId="Pealkiri8Mrk" w:customStyle="1">
    <w:name w:val="Pealkiri 8 Märk"/>
    <w:basedOn w:val="Liguvaikefont"/>
    <w:link w:val="Pealkiri8"/>
    <w:uiPriority w:val="9"/>
    <w:semiHidden/>
    <w:rsid w:val="005F5C6D"/>
    <w:rPr>
      <w:rFonts w:eastAsiaTheme="majorEastAsia" w:cstheme="majorBidi"/>
      <w:i/>
      <w:iCs/>
      <w:color w:val="272727" w:themeColor="text1" w:themeTint="D8"/>
    </w:rPr>
  </w:style>
  <w:style w:type="character" w:styleId="Pealkiri9Mrk" w:customStyle="1">
    <w:name w:val="Pealkiri 9 Märk"/>
    <w:basedOn w:val="Liguvaikefont"/>
    <w:link w:val="Pealkiri9"/>
    <w:uiPriority w:val="9"/>
    <w:semiHidden/>
    <w:rsid w:val="005F5C6D"/>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5F5C6D"/>
    <w:pPr>
      <w:spacing w:after="80" w:line="240" w:lineRule="auto"/>
      <w:contextualSpacing/>
    </w:pPr>
    <w:rPr>
      <w:rFonts w:asciiTheme="majorHAnsi" w:hAnsiTheme="majorHAnsi" w:eastAsiaTheme="majorEastAsia" w:cstheme="majorBidi"/>
      <w:spacing w:val="-10"/>
      <w:kern w:val="28"/>
      <w:sz w:val="56"/>
      <w:szCs w:val="56"/>
    </w:rPr>
  </w:style>
  <w:style w:type="character" w:styleId="PealkiriMrk" w:customStyle="1">
    <w:name w:val="Pealkiri Märk"/>
    <w:basedOn w:val="Liguvaikefont"/>
    <w:link w:val="Pealkiri"/>
    <w:uiPriority w:val="10"/>
    <w:rsid w:val="005F5C6D"/>
    <w:rPr>
      <w:rFonts w:asciiTheme="majorHAnsi" w:hAnsiTheme="majorHAnsi" w:eastAsiaTheme="majorEastAsia" w:cstheme="majorBidi"/>
      <w:spacing w:val="-10"/>
      <w:kern w:val="28"/>
      <w:sz w:val="56"/>
      <w:szCs w:val="56"/>
    </w:rPr>
  </w:style>
  <w:style w:type="paragraph" w:styleId="Alapealkiri">
    <w:name w:val="Subtitle"/>
    <w:basedOn w:val="Normaallaad"/>
    <w:next w:val="Normaallaad"/>
    <w:link w:val="AlapealkiriMrk"/>
    <w:uiPriority w:val="11"/>
    <w:qFormat/>
    <w:rsid w:val="005F5C6D"/>
    <w:pPr>
      <w:numPr>
        <w:ilvl w:val="1"/>
      </w:numPr>
    </w:pPr>
    <w:rPr>
      <w:rFonts w:eastAsiaTheme="majorEastAsia" w:cstheme="majorBidi"/>
      <w:color w:val="595959" w:themeColor="text1" w:themeTint="A6"/>
      <w:spacing w:val="15"/>
      <w:sz w:val="28"/>
      <w:szCs w:val="28"/>
    </w:rPr>
  </w:style>
  <w:style w:type="character" w:styleId="AlapealkiriMrk" w:customStyle="1">
    <w:name w:val="Alapealkiri Märk"/>
    <w:basedOn w:val="Liguvaikefont"/>
    <w:link w:val="Alapealkiri"/>
    <w:uiPriority w:val="11"/>
    <w:rsid w:val="005F5C6D"/>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5F5C6D"/>
    <w:pPr>
      <w:spacing w:before="160"/>
      <w:jc w:val="center"/>
    </w:pPr>
    <w:rPr>
      <w:i/>
      <w:iCs/>
      <w:color w:val="404040" w:themeColor="text1" w:themeTint="BF"/>
    </w:rPr>
  </w:style>
  <w:style w:type="character" w:styleId="TsitaatMrk" w:customStyle="1">
    <w:name w:val="Tsitaat Märk"/>
    <w:basedOn w:val="Liguvaikefont"/>
    <w:link w:val="Tsitaat"/>
    <w:uiPriority w:val="29"/>
    <w:rsid w:val="005F5C6D"/>
    <w:rPr>
      <w:i/>
      <w:iCs/>
      <w:color w:val="404040" w:themeColor="text1" w:themeTint="BF"/>
    </w:rPr>
  </w:style>
  <w:style w:type="paragraph" w:styleId="Loendilik">
    <w:name w:val="List Paragraph"/>
    <w:basedOn w:val="Normaallaad"/>
    <w:uiPriority w:val="34"/>
    <w:qFormat/>
    <w:rsid w:val="005F5C6D"/>
    <w:pPr>
      <w:ind w:left="720"/>
      <w:contextualSpacing/>
    </w:pPr>
  </w:style>
  <w:style w:type="character" w:styleId="Selgeltmrgatavrhutus">
    <w:name w:val="Intense Emphasis"/>
    <w:basedOn w:val="Liguvaikefont"/>
    <w:uiPriority w:val="21"/>
    <w:qFormat/>
    <w:rsid w:val="005F5C6D"/>
    <w:rPr>
      <w:i/>
      <w:iCs/>
      <w:color w:val="0F4761" w:themeColor="accent1" w:themeShade="BF"/>
    </w:rPr>
  </w:style>
  <w:style w:type="paragraph" w:styleId="Selgeltmrgatavtsitaat">
    <w:name w:val="Intense Quote"/>
    <w:basedOn w:val="Normaallaad"/>
    <w:next w:val="Normaallaad"/>
    <w:link w:val="SelgeltmrgatavtsitaatMrk"/>
    <w:uiPriority w:val="30"/>
    <w:qFormat/>
    <w:rsid w:val="005F5C6D"/>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SelgeltmrgatavtsitaatMrk" w:customStyle="1">
    <w:name w:val="Selgelt märgatav tsitaat Märk"/>
    <w:basedOn w:val="Liguvaikefont"/>
    <w:link w:val="Selgeltmrgatavtsitaat"/>
    <w:uiPriority w:val="30"/>
    <w:rsid w:val="005F5C6D"/>
    <w:rPr>
      <w:i/>
      <w:iCs/>
      <w:color w:val="0F4761" w:themeColor="accent1" w:themeShade="BF"/>
    </w:rPr>
  </w:style>
  <w:style w:type="character" w:styleId="Selgeltmrgatavviide">
    <w:name w:val="Intense Reference"/>
    <w:basedOn w:val="Liguvaikefont"/>
    <w:uiPriority w:val="32"/>
    <w:qFormat/>
    <w:rsid w:val="005F5C6D"/>
    <w:rPr>
      <w:b/>
      <w:bCs/>
      <w:smallCaps/>
      <w:color w:val="0F4761" w:themeColor="accent1" w:themeShade="BF"/>
      <w:spacing w:val="5"/>
    </w:rPr>
  </w:style>
  <w:style w:type="character" w:styleId="Kommentaariviide">
    <w:name w:val="annotation reference"/>
    <w:basedOn w:val="Liguvaikefont"/>
    <w:uiPriority w:val="99"/>
    <w:semiHidden/>
    <w:unhideWhenUsed/>
    <w:rsid w:val="00970D82"/>
    <w:rPr>
      <w:sz w:val="16"/>
      <w:szCs w:val="16"/>
    </w:rPr>
  </w:style>
  <w:style w:type="paragraph" w:styleId="Kommentaaritekst">
    <w:name w:val="annotation text"/>
    <w:basedOn w:val="Normaallaad"/>
    <w:link w:val="KommentaaritekstMrk"/>
    <w:uiPriority w:val="99"/>
    <w:unhideWhenUsed/>
    <w:rsid w:val="00970D82"/>
    <w:pPr>
      <w:spacing w:line="240" w:lineRule="auto"/>
    </w:pPr>
    <w:rPr>
      <w:sz w:val="20"/>
      <w:szCs w:val="20"/>
    </w:rPr>
  </w:style>
  <w:style w:type="character" w:styleId="KommentaaritekstMrk" w:customStyle="1">
    <w:name w:val="Kommentaari tekst Märk"/>
    <w:basedOn w:val="Liguvaikefont"/>
    <w:link w:val="Kommentaaritekst"/>
    <w:uiPriority w:val="99"/>
    <w:rsid w:val="00970D82"/>
    <w:rPr>
      <w:sz w:val="20"/>
      <w:szCs w:val="20"/>
    </w:rPr>
  </w:style>
  <w:style w:type="paragraph" w:styleId="Kommentaariteema">
    <w:name w:val="annotation subject"/>
    <w:basedOn w:val="Kommentaaritekst"/>
    <w:next w:val="Kommentaaritekst"/>
    <w:link w:val="KommentaariteemaMrk"/>
    <w:uiPriority w:val="99"/>
    <w:semiHidden/>
    <w:unhideWhenUsed/>
    <w:rsid w:val="00970D82"/>
    <w:rPr>
      <w:b/>
      <w:bCs/>
    </w:rPr>
  </w:style>
  <w:style w:type="character" w:styleId="KommentaariteemaMrk" w:customStyle="1">
    <w:name w:val="Kommentaari teema Märk"/>
    <w:basedOn w:val="KommentaaritekstMrk"/>
    <w:link w:val="Kommentaariteema"/>
    <w:uiPriority w:val="99"/>
    <w:semiHidden/>
    <w:rsid w:val="00970D82"/>
    <w:rPr>
      <w:b/>
      <w:bCs/>
      <w:sz w:val="20"/>
      <w:szCs w:val="20"/>
    </w:rPr>
  </w:style>
  <w:style w:type="paragraph" w:styleId="Redaktsioon">
    <w:name w:val="Revision"/>
    <w:hidden/>
    <w:uiPriority w:val="99"/>
    <w:semiHidden/>
    <w:rsid w:val="00DA6F02"/>
    <w:pPr>
      <w:spacing w:after="0" w:line="240" w:lineRule="auto"/>
    </w:pPr>
  </w:style>
  <w:style w:type="character" w:styleId="Hperlink">
    <w:name w:val="Hyperlink"/>
    <w:basedOn w:val="Liguvaikefont"/>
    <w:uiPriority w:val="99"/>
    <w:unhideWhenUsed/>
    <w:rsid w:val="003C6B15"/>
    <w:rPr>
      <w:color w:val="467886" w:themeColor="hyperlink"/>
      <w:u w:val="single"/>
    </w:rPr>
  </w:style>
  <w:style w:type="character" w:styleId="Lahendamatamainimine">
    <w:name w:val="Unresolved Mention"/>
    <w:basedOn w:val="Liguvaikefont"/>
    <w:uiPriority w:val="99"/>
    <w:semiHidden/>
    <w:unhideWhenUsed/>
    <w:rsid w:val="003C6B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1853448">
      <w:bodyDiv w:val="1"/>
      <w:marLeft w:val="0"/>
      <w:marRight w:val="0"/>
      <w:marTop w:val="0"/>
      <w:marBottom w:val="0"/>
      <w:divBdr>
        <w:top w:val="none" w:sz="0" w:space="0" w:color="auto"/>
        <w:left w:val="none" w:sz="0" w:space="0" w:color="auto"/>
        <w:bottom w:val="none" w:sz="0" w:space="0" w:color="auto"/>
        <w:right w:val="none" w:sz="0" w:space="0" w:color="auto"/>
      </w:divBdr>
      <w:divsChild>
        <w:div w:id="287901597">
          <w:marLeft w:val="0"/>
          <w:marRight w:val="0"/>
          <w:marTop w:val="0"/>
          <w:marBottom w:val="0"/>
          <w:divBdr>
            <w:top w:val="none" w:sz="0" w:space="0" w:color="auto"/>
            <w:left w:val="none" w:sz="0" w:space="0" w:color="auto"/>
            <w:bottom w:val="none" w:sz="0" w:space="0" w:color="auto"/>
            <w:right w:val="none" w:sz="0" w:space="0" w:color="auto"/>
          </w:divBdr>
          <w:divsChild>
            <w:div w:id="1847941122">
              <w:marLeft w:val="0"/>
              <w:marRight w:val="0"/>
              <w:marTop w:val="0"/>
              <w:marBottom w:val="0"/>
              <w:divBdr>
                <w:top w:val="none" w:sz="0" w:space="0" w:color="auto"/>
                <w:left w:val="none" w:sz="0" w:space="0" w:color="auto"/>
                <w:bottom w:val="none" w:sz="0" w:space="0" w:color="auto"/>
                <w:right w:val="none" w:sz="0" w:space="0" w:color="auto"/>
              </w:divBdr>
            </w:div>
            <w:div w:id="1746148070">
              <w:marLeft w:val="0"/>
              <w:marRight w:val="0"/>
              <w:marTop w:val="0"/>
              <w:marBottom w:val="0"/>
              <w:divBdr>
                <w:top w:val="none" w:sz="0" w:space="0" w:color="auto"/>
                <w:left w:val="none" w:sz="0" w:space="0" w:color="auto"/>
                <w:bottom w:val="none" w:sz="0" w:space="0" w:color="auto"/>
                <w:right w:val="none" w:sz="0" w:space="0" w:color="auto"/>
              </w:divBdr>
            </w:div>
            <w:div w:id="1791704281">
              <w:marLeft w:val="0"/>
              <w:marRight w:val="0"/>
              <w:marTop w:val="0"/>
              <w:marBottom w:val="0"/>
              <w:divBdr>
                <w:top w:val="none" w:sz="0" w:space="0" w:color="auto"/>
                <w:left w:val="none" w:sz="0" w:space="0" w:color="auto"/>
                <w:bottom w:val="none" w:sz="0" w:space="0" w:color="auto"/>
                <w:right w:val="none" w:sz="0" w:space="0" w:color="auto"/>
              </w:divBdr>
            </w:div>
            <w:div w:id="2066100755">
              <w:marLeft w:val="0"/>
              <w:marRight w:val="0"/>
              <w:marTop w:val="0"/>
              <w:marBottom w:val="0"/>
              <w:divBdr>
                <w:top w:val="none" w:sz="0" w:space="0" w:color="auto"/>
                <w:left w:val="none" w:sz="0" w:space="0" w:color="auto"/>
                <w:bottom w:val="none" w:sz="0" w:space="0" w:color="auto"/>
                <w:right w:val="none" w:sz="0" w:space="0" w:color="auto"/>
              </w:divBdr>
            </w:div>
            <w:div w:id="170341492">
              <w:marLeft w:val="0"/>
              <w:marRight w:val="0"/>
              <w:marTop w:val="0"/>
              <w:marBottom w:val="0"/>
              <w:divBdr>
                <w:top w:val="none" w:sz="0" w:space="0" w:color="auto"/>
                <w:left w:val="none" w:sz="0" w:space="0" w:color="auto"/>
                <w:bottom w:val="none" w:sz="0" w:space="0" w:color="auto"/>
                <w:right w:val="none" w:sz="0" w:space="0" w:color="auto"/>
              </w:divBdr>
            </w:div>
            <w:div w:id="1809324475">
              <w:marLeft w:val="0"/>
              <w:marRight w:val="0"/>
              <w:marTop w:val="0"/>
              <w:marBottom w:val="0"/>
              <w:divBdr>
                <w:top w:val="none" w:sz="0" w:space="0" w:color="auto"/>
                <w:left w:val="none" w:sz="0" w:space="0" w:color="auto"/>
                <w:bottom w:val="none" w:sz="0" w:space="0" w:color="auto"/>
                <w:right w:val="none" w:sz="0" w:space="0" w:color="auto"/>
              </w:divBdr>
            </w:div>
            <w:div w:id="673844910">
              <w:marLeft w:val="0"/>
              <w:marRight w:val="0"/>
              <w:marTop w:val="0"/>
              <w:marBottom w:val="0"/>
              <w:divBdr>
                <w:top w:val="none" w:sz="0" w:space="0" w:color="auto"/>
                <w:left w:val="none" w:sz="0" w:space="0" w:color="auto"/>
                <w:bottom w:val="none" w:sz="0" w:space="0" w:color="auto"/>
                <w:right w:val="none" w:sz="0" w:space="0" w:color="auto"/>
              </w:divBdr>
            </w:div>
            <w:div w:id="515774787">
              <w:marLeft w:val="0"/>
              <w:marRight w:val="0"/>
              <w:marTop w:val="0"/>
              <w:marBottom w:val="0"/>
              <w:divBdr>
                <w:top w:val="none" w:sz="0" w:space="0" w:color="auto"/>
                <w:left w:val="none" w:sz="0" w:space="0" w:color="auto"/>
                <w:bottom w:val="none" w:sz="0" w:space="0" w:color="auto"/>
                <w:right w:val="none" w:sz="0" w:space="0" w:color="auto"/>
              </w:divBdr>
            </w:div>
            <w:div w:id="773210441">
              <w:marLeft w:val="0"/>
              <w:marRight w:val="0"/>
              <w:marTop w:val="0"/>
              <w:marBottom w:val="0"/>
              <w:divBdr>
                <w:top w:val="none" w:sz="0" w:space="0" w:color="auto"/>
                <w:left w:val="none" w:sz="0" w:space="0" w:color="auto"/>
                <w:bottom w:val="none" w:sz="0" w:space="0" w:color="auto"/>
                <w:right w:val="none" w:sz="0" w:space="0" w:color="auto"/>
              </w:divBdr>
            </w:div>
            <w:div w:id="756287108">
              <w:marLeft w:val="0"/>
              <w:marRight w:val="0"/>
              <w:marTop w:val="0"/>
              <w:marBottom w:val="0"/>
              <w:divBdr>
                <w:top w:val="none" w:sz="0" w:space="0" w:color="auto"/>
                <w:left w:val="none" w:sz="0" w:space="0" w:color="auto"/>
                <w:bottom w:val="none" w:sz="0" w:space="0" w:color="auto"/>
                <w:right w:val="none" w:sz="0" w:space="0" w:color="auto"/>
              </w:divBdr>
            </w:div>
            <w:div w:id="253369349">
              <w:marLeft w:val="0"/>
              <w:marRight w:val="0"/>
              <w:marTop w:val="0"/>
              <w:marBottom w:val="0"/>
              <w:divBdr>
                <w:top w:val="none" w:sz="0" w:space="0" w:color="auto"/>
                <w:left w:val="none" w:sz="0" w:space="0" w:color="auto"/>
                <w:bottom w:val="none" w:sz="0" w:space="0" w:color="auto"/>
                <w:right w:val="none" w:sz="0" w:space="0" w:color="auto"/>
              </w:divBdr>
            </w:div>
            <w:div w:id="179199319">
              <w:marLeft w:val="0"/>
              <w:marRight w:val="0"/>
              <w:marTop w:val="0"/>
              <w:marBottom w:val="0"/>
              <w:divBdr>
                <w:top w:val="none" w:sz="0" w:space="0" w:color="auto"/>
                <w:left w:val="none" w:sz="0" w:space="0" w:color="auto"/>
                <w:bottom w:val="none" w:sz="0" w:space="0" w:color="auto"/>
                <w:right w:val="none" w:sz="0" w:space="0" w:color="auto"/>
              </w:divBdr>
            </w:div>
            <w:div w:id="1809470148">
              <w:marLeft w:val="0"/>
              <w:marRight w:val="0"/>
              <w:marTop w:val="0"/>
              <w:marBottom w:val="0"/>
              <w:divBdr>
                <w:top w:val="none" w:sz="0" w:space="0" w:color="auto"/>
                <w:left w:val="none" w:sz="0" w:space="0" w:color="auto"/>
                <w:bottom w:val="none" w:sz="0" w:space="0" w:color="auto"/>
                <w:right w:val="none" w:sz="0" w:space="0" w:color="auto"/>
              </w:divBdr>
            </w:div>
            <w:div w:id="1289702237">
              <w:marLeft w:val="0"/>
              <w:marRight w:val="0"/>
              <w:marTop w:val="0"/>
              <w:marBottom w:val="0"/>
              <w:divBdr>
                <w:top w:val="none" w:sz="0" w:space="0" w:color="auto"/>
                <w:left w:val="none" w:sz="0" w:space="0" w:color="auto"/>
                <w:bottom w:val="none" w:sz="0" w:space="0" w:color="auto"/>
                <w:right w:val="none" w:sz="0" w:space="0" w:color="auto"/>
              </w:divBdr>
            </w:div>
            <w:div w:id="1373263583">
              <w:marLeft w:val="0"/>
              <w:marRight w:val="0"/>
              <w:marTop w:val="0"/>
              <w:marBottom w:val="0"/>
              <w:divBdr>
                <w:top w:val="none" w:sz="0" w:space="0" w:color="auto"/>
                <w:left w:val="none" w:sz="0" w:space="0" w:color="auto"/>
                <w:bottom w:val="none" w:sz="0" w:space="0" w:color="auto"/>
                <w:right w:val="none" w:sz="0" w:space="0" w:color="auto"/>
              </w:divBdr>
            </w:div>
            <w:div w:id="1788549628">
              <w:marLeft w:val="0"/>
              <w:marRight w:val="0"/>
              <w:marTop w:val="0"/>
              <w:marBottom w:val="0"/>
              <w:divBdr>
                <w:top w:val="none" w:sz="0" w:space="0" w:color="auto"/>
                <w:left w:val="none" w:sz="0" w:space="0" w:color="auto"/>
                <w:bottom w:val="none" w:sz="0" w:space="0" w:color="auto"/>
                <w:right w:val="none" w:sz="0" w:space="0" w:color="auto"/>
              </w:divBdr>
            </w:div>
            <w:div w:id="2084180023">
              <w:marLeft w:val="0"/>
              <w:marRight w:val="0"/>
              <w:marTop w:val="0"/>
              <w:marBottom w:val="0"/>
              <w:divBdr>
                <w:top w:val="none" w:sz="0" w:space="0" w:color="auto"/>
                <w:left w:val="none" w:sz="0" w:space="0" w:color="auto"/>
                <w:bottom w:val="none" w:sz="0" w:space="0" w:color="auto"/>
                <w:right w:val="none" w:sz="0" w:space="0" w:color="auto"/>
              </w:divBdr>
            </w:div>
            <w:div w:id="2110542850">
              <w:marLeft w:val="0"/>
              <w:marRight w:val="0"/>
              <w:marTop w:val="0"/>
              <w:marBottom w:val="0"/>
              <w:divBdr>
                <w:top w:val="none" w:sz="0" w:space="0" w:color="auto"/>
                <w:left w:val="none" w:sz="0" w:space="0" w:color="auto"/>
                <w:bottom w:val="none" w:sz="0" w:space="0" w:color="auto"/>
                <w:right w:val="none" w:sz="0" w:space="0" w:color="auto"/>
              </w:divBdr>
            </w:div>
            <w:div w:id="1620184646">
              <w:marLeft w:val="0"/>
              <w:marRight w:val="0"/>
              <w:marTop w:val="0"/>
              <w:marBottom w:val="0"/>
              <w:divBdr>
                <w:top w:val="none" w:sz="0" w:space="0" w:color="auto"/>
                <w:left w:val="none" w:sz="0" w:space="0" w:color="auto"/>
                <w:bottom w:val="none" w:sz="0" w:space="0" w:color="auto"/>
                <w:right w:val="none" w:sz="0" w:space="0" w:color="auto"/>
              </w:divBdr>
            </w:div>
          </w:divsChild>
        </w:div>
        <w:div w:id="33385500">
          <w:marLeft w:val="0"/>
          <w:marRight w:val="0"/>
          <w:marTop w:val="0"/>
          <w:marBottom w:val="0"/>
          <w:divBdr>
            <w:top w:val="none" w:sz="0" w:space="0" w:color="auto"/>
            <w:left w:val="none" w:sz="0" w:space="0" w:color="auto"/>
            <w:bottom w:val="none" w:sz="0" w:space="0" w:color="auto"/>
            <w:right w:val="none" w:sz="0" w:space="0" w:color="auto"/>
          </w:divBdr>
          <w:divsChild>
            <w:div w:id="424303216">
              <w:marLeft w:val="0"/>
              <w:marRight w:val="0"/>
              <w:marTop w:val="0"/>
              <w:marBottom w:val="0"/>
              <w:divBdr>
                <w:top w:val="none" w:sz="0" w:space="0" w:color="auto"/>
                <w:left w:val="none" w:sz="0" w:space="0" w:color="auto"/>
                <w:bottom w:val="none" w:sz="0" w:space="0" w:color="auto"/>
                <w:right w:val="none" w:sz="0" w:space="0" w:color="auto"/>
              </w:divBdr>
            </w:div>
            <w:div w:id="737674364">
              <w:marLeft w:val="0"/>
              <w:marRight w:val="0"/>
              <w:marTop w:val="0"/>
              <w:marBottom w:val="0"/>
              <w:divBdr>
                <w:top w:val="none" w:sz="0" w:space="0" w:color="auto"/>
                <w:left w:val="none" w:sz="0" w:space="0" w:color="auto"/>
                <w:bottom w:val="none" w:sz="0" w:space="0" w:color="auto"/>
                <w:right w:val="none" w:sz="0" w:space="0" w:color="auto"/>
              </w:divBdr>
            </w:div>
            <w:div w:id="456678571">
              <w:marLeft w:val="0"/>
              <w:marRight w:val="0"/>
              <w:marTop w:val="0"/>
              <w:marBottom w:val="0"/>
              <w:divBdr>
                <w:top w:val="none" w:sz="0" w:space="0" w:color="auto"/>
                <w:left w:val="none" w:sz="0" w:space="0" w:color="auto"/>
                <w:bottom w:val="none" w:sz="0" w:space="0" w:color="auto"/>
                <w:right w:val="none" w:sz="0" w:space="0" w:color="auto"/>
              </w:divBdr>
            </w:div>
            <w:div w:id="758872239">
              <w:marLeft w:val="0"/>
              <w:marRight w:val="0"/>
              <w:marTop w:val="0"/>
              <w:marBottom w:val="0"/>
              <w:divBdr>
                <w:top w:val="none" w:sz="0" w:space="0" w:color="auto"/>
                <w:left w:val="none" w:sz="0" w:space="0" w:color="auto"/>
                <w:bottom w:val="none" w:sz="0" w:space="0" w:color="auto"/>
                <w:right w:val="none" w:sz="0" w:space="0" w:color="auto"/>
              </w:divBdr>
            </w:div>
            <w:div w:id="2022268839">
              <w:marLeft w:val="0"/>
              <w:marRight w:val="0"/>
              <w:marTop w:val="0"/>
              <w:marBottom w:val="0"/>
              <w:divBdr>
                <w:top w:val="none" w:sz="0" w:space="0" w:color="auto"/>
                <w:left w:val="none" w:sz="0" w:space="0" w:color="auto"/>
                <w:bottom w:val="none" w:sz="0" w:space="0" w:color="auto"/>
                <w:right w:val="none" w:sz="0" w:space="0" w:color="auto"/>
              </w:divBdr>
            </w:div>
            <w:div w:id="506094263">
              <w:marLeft w:val="0"/>
              <w:marRight w:val="0"/>
              <w:marTop w:val="0"/>
              <w:marBottom w:val="0"/>
              <w:divBdr>
                <w:top w:val="none" w:sz="0" w:space="0" w:color="auto"/>
                <w:left w:val="none" w:sz="0" w:space="0" w:color="auto"/>
                <w:bottom w:val="none" w:sz="0" w:space="0" w:color="auto"/>
                <w:right w:val="none" w:sz="0" w:space="0" w:color="auto"/>
              </w:divBdr>
            </w:div>
            <w:div w:id="591934265">
              <w:marLeft w:val="0"/>
              <w:marRight w:val="0"/>
              <w:marTop w:val="0"/>
              <w:marBottom w:val="0"/>
              <w:divBdr>
                <w:top w:val="none" w:sz="0" w:space="0" w:color="auto"/>
                <w:left w:val="none" w:sz="0" w:space="0" w:color="auto"/>
                <w:bottom w:val="none" w:sz="0" w:space="0" w:color="auto"/>
                <w:right w:val="none" w:sz="0" w:space="0" w:color="auto"/>
              </w:divBdr>
            </w:div>
            <w:div w:id="642463772">
              <w:marLeft w:val="0"/>
              <w:marRight w:val="0"/>
              <w:marTop w:val="0"/>
              <w:marBottom w:val="0"/>
              <w:divBdr>
                <w:top w:val="none" w:sz="0" w:space="0" w:color="auto"/>
                <w:left w:val="none" w:sz="0" w:space="0" w:color="auto"/>
                <w:bottom w:val="none" w:sz="0" w:space="0" w:color="auto"/>
                <w:right w:val="none" w:sz="0" w:space="0" w:color="auto"/>
              </w:divBdr>
            </w:div>
            <w:div w:id="356586311">
              <w:marLeft w:val="0"/>
              <w:marRight w:val="0"/>
              <w:marTop w:val="0"/>
              <w:marBottom w:val="0"/>
              <w:divBdr>
                <w:top w:val="none" w:sz="0" w:space="0" w:color="auto"/>
                <w:left w:val="none" w:sz="0" w:space="0" w:color="auto"/>
                <w:bottom w:val="none" w:sz="0" w:space="0" w:color="auto"/>
                <w:right w:val="none" w:sz="0" w:space="0" w:color="auto"/>
              </w:divBdr>
            </w:div>
            <w:div w:id="203300351">
              <w:marLeft w:val="0"/>
              <w:marRight w:val="0"/>
              <w:marTop w:val="0"/>
              <w:marBottom w:val="0"/>
              <w:divBdr>
                <w:top w:val="none" w:sz="0" w:space="0" w:color="auto"/>
                <w:left w:val="none" w:sz="0" w:space="0" w:color="auto"/>
                <w:bottom w:val="none" w:sz="0" w:space="0" w:color="auto"/>
                <w:right w:val="none" w:sz="0" w:space="0" w:color="auto"/>
              </w:divBdr>
            </w:div>
            <w:div w:id="1499732017">
              <w:marLeft w:val="0"/>
              <w:marRight w:val="0"/>
              <w:marTop w:val="0"/>
              <w:marBottom w:val="0"/>
              <w:divBdr>
                <w:top w:val="none" w:sz="0" w:space="0" w:color="auto"/>
                <w:left w:val="none" w:sz="0" w:space="0" w:color="auto"/>
                <w:bottom w:val="none" w:sz="0" w:space="0" w:color="auto"/>
                <w:right w:val="none" w:sz="0" w:space="0" w:color="auto"/>
              </w:divBdr>
            </w:div>
            <w:div w:id="829711404">
              <w:marLeft w:val="0"/>
              <w:marRight w:val="0"/>
              <w:marTop w:val="0"/>
              <w:marBottom w:val="0"/>
              <w:divBdr>
                <w:top w:val="none" w:sz="0" w:space="0" w:color="auto"/>
                <w:left w:val="none" w:sz="0" w:space="0" w:color="auto"/>
                <w:bottom w:val="none" w:sz="0" w:space="0" w:color="auto"/>
                <w:right w:val="none" w:sz="0" w:space="0" w:color="auto"/>
              </w:divBdr>
            </w:div>
            <w:div w:id="608315702">
              <w:marLeft w:val="0"/>
              <w:marRight w:val="0"/>
              <w:marTop w:val="0"/>
              <w:marBottom w:val="0"/>
              <w:divBdr>
                <w:top w:val="none" w:sz="0" w:space="0" w:color="auto"/>
                <w:left w:val="none" w:sz="0" w:space="0" w:color="auto"/>
                <w:bottom w:val="none" w:sz="0" w:space="0" w:color="auto"/>
                <w:right w:val="none" w:sz="0" w:space="0" w:color="auto"/>
              </w:divBdr>
            </w:div>
            <w:div w:id="39207593">
              <w:marLeft w:val="0"/>
              <w:marRight w:val="0"/>
              <w:marTop w:val="0"/>
              <w:marBottom w:val="0"/>
              <w:divBdr>
                <w:top w:val="none" w:sz="0" w:space="0" w:color="auto"/>
                <w:left w:val="none" w:sz="0" w:space="0" w:color="auto"/>
                <w:bottom w:val="none" w:sz="0" w:space="0" w:color="auto"/>
                <w:right w:val="none" w:sz="0" w:space="0" w:color="auto"/>
              </w:divBdr>
            </w:div>
            <w:div w:id="1467117653">
              <w:marLeft w:val="0"/>
              <w:marRight w:val="0"/>
              <w:marTop w:val="0"/>
              <w:marBottom w:val="0"/>
              <w:divBdr>
                <w:top w:val="none" w:sz="0" w:space="0" w:color="auto"/>
                <w:left w:val="none" w:sz="0" w:space="0" w:color="auto"/>
                <w:bottom w:val="none" w:sz="0" w:space="0" w:color="auto"/>
                <w:right w:val="none" w:sz="0" w:space="0" w:color="auto"/>
              </w:divBdr>
            </w:div>
            <w:div w:id="181744511">
              <w:marLeft w:val="0"/>
              <w:marRight w:val="0"/>
              <w:marTop w:val="0"/>
              <w:marBottom w:val="0"/>
              <w:divBdr>
                <w:top w:val="none" w:sz="0" w:space="0" w:color="auto"/>
                <w:left w:val="none" w:sz="0" w:space="0" w:color="auto"/>
                <w:bottom w:val="none" w:sz="0" w:space="0" w:color="auto"/>
                <w:right w:val="none" w:sz="0" w:space="0" w:color="auto"/>
              </w:divBdr>
            </w:div>
            <w:div w:id="756294351">
              <w:marLeft w:val="0"/>
              <w:marRight w:val="0"/>
              <w:marTop w:val="0"/>
              <w:marBottom w:val="0"/>
              <w:divBdr>
                <w:top w:val="none" w:sz="0" w:space="0" w:color="auto"/>
                <w:left w:val="none" w:sz="0" w:space="0" w:color="auto"/>
                <w:bottom w:val="none" w:sz="0" w:space="0" w:color="auto"/>
                <w:right w:val="none" w:sz="0" w:space="0" w:color="auto"/>
              </w:divBdr>
            </w:div>
            <w:div w:id="164207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400811">
      <w:bodyDiv w:val="1"/>
      <w:marLeft w:val="0"/>
      <w:marRight w:val="0"/>
      <w:marTop w:val="0"/>
      <w:marBottom w:val="0"/>
      <w:divBdr>
        <w:top w:val="none" w:sz="0" w:space="0" w:color="auto"/>
        <w:left w:val="none" w:sz="0" w:space="0" w:color="auto"/>
        <w:bottom w:val="none" w:sz="0" w:space="0" w:color="auto"/>
        <w:right w:val="none" w:sz="0" w:space="0" w:color="auto"/>
      </w:divBdr>
      <w:divsChild>
        <w:div w:id="1778216756">
          <w:marLeft w:val="0"/>
          <w:marRight w:val="0"/>
          <w:marTop w:val="0"/>
          <w:marBottom w:val="0"/>
          <w:divBdr>
            <w:top w:val="none" w:sz="0" w:space="0" w:color="auto"/>
            <w:left w:val="none" w:sz="0" w:space="0" w:color="auto"/>
            <w:bottom w:val="none" w:sz="0" w:space="0" w:color="auto"/>
            <w:right w:val="none" w:sz="0" w:space="0" w:color="auto"/>
          </w:divBdr>
          <w:divsChild>
            <w:div w:id="1053775196">
              <w:marLeft w:val="0"/>
              <w:marRight w:val="0"/>
              <w:marTop w:val="0"/>
              <w:marBottom w:val="0"/>
              <w:divBdr>
                <w:top w:val="none" w:sz="0" w:space="0" w:color="auto"/>
                <w:left w:val="none" w:sz="0" w:space="0" w:color="auto"/>
                <w:bottom w:val="none" w:sz="0" w:space="0" w:color="auto"/>
                <w:right w:val="none" w:sz="0" w:space="0" w:color="auto"/>
              </w:divBdr>
            </w:div>
            <w:div w:id="1438911297">
              <w:marLeft w:val="0"/>
              <w:marRight w:val="0"/>
              <w:marTop w:val="0"/>
              <w:marBottom w:val="0"/>
              <w:divBdr>
                <w:top w:val="none" w:sz="0" w:space="0" w:color="auto"/>
                <w:left w:val="none" w:sz="0" w:space="0" w:color="auto"/>
                <w:bottom w:val="none" w:sz="0" w:space="0" w:color="auto"/>
                <w:right w:val="none" w:sz="0" w:space="0" w:color="auto"/>
              </w:divBdr>
            </w:div>
            <w:div w:id="1037512878">
              <w:marLeft w:val="0"/>
              <w:marRight w:val="0"/>
              <w:marTop w:val="0"/>
              <w:marBottom w:val="0"/>
              <w:divBdr>
                <w:top w:val="none" w:sz="0" w:space="0" w:color="auto"/>
                <w:left w:val="none" w:sz="0" w:space="0" w:color="auto"/>
                <w:bottom w:val="none" w:sz="0" w:space="0" w:color="auto"/>
                <w:right w:val="none" w:sz="0" w:space="0" w:color="auto"/>
              </w:divBdr>
            </w:div>
            <w:div w:id="221185632">
              <w:marLeft w:val="0"/>
              <w:marRight w:val="0"/>
              <w:marTop w:val="0"/>
              <w:marBottom w:val="0"/>
              <w:divBdr>
                <w:top w:val="none" w:sz="0" w:space="0" w:color="auto"/>
                <w:left w:val="none" w:sz="0" w:space="0" w:color="auto"/>
                <w:bottom w:val="none" w:sz="0" w:space="0" w:color="auto"/>
                <w:right w:val="none" w:sz="0" w:space="0" w:color="auto"/>
              </w:divBdr>
            </w:div>
            <w:div w:id="349843366">
              <w:marLeft w:val="0"/>
              <w:marRight w:val="0"/>
              <w:marTop w:val="0"/>
              <w:marBottom w:val="0"/>
              <w:divBdr>
                <w:top w:val="none" w:sz="0" w:space="0" w:color="auto"/>
                <w:left w:val="none" w:sz="0" w:space="0" w:color="auto"/>
                <w:bottom w:val="none" w:sz="0" w:space="0" w:color="auto"/>
                <w:right w:val="none" w:sz="0" w:space="0" w:color="auto"/>
              </w:divBdr>
            </w:div>
            <w:div w:id="5600077">
              <w:marLeft w:val="0"/>
              <w:marRight w:val="0"/>
              <w:marTop w:val="0"/>
              <w:marBottom w:val="0"/>
              <w:divBdr>
                <w:top w:val="none" w:sz="0" w:space="0" w:color="auto"/>
                <w:left w:val="none" w:sz="0" w:space="0" w:color="auto"/>
                <w:bottom w:val="none" w:sz="0" w:space="0" w:color="auto"/>
                <w:right w:val="none" w:sz="0" w:space="0" w:color="auto"/>
              </w:divBdr>
            </w:div>
            <w:div w:id="118233019">
              <w:marLeft w:val="0"/>
              <w:marRight w:val="0"/>
              <w:marTop w:val="0"/>
              <w:marBottom w:val="0"/>
              <w:divBdr>
                <w:top w:val="none" w:sz="0" w:space="0" w:color="auto"/>
                <w:left w:val="none" w:sz="0" w:space="0" w:color="auto"/>
                <w:bottom w:val="none" w:sz="0" w:space="0" w:color="auto"/>
                <w:right w:val="none" w:sz="0" w:space="0" w:color="auto"/>
              </w:divBdr>
            </w:div>
            <w:div w:id="177280390">
              <w:marLeft w:val="0"/>
              <w:marRight w:val="0"/>
              <w:marTop w:val="0"/>
              <w:marBottom w:val="0"/>
              <w:divBdr>
                <w:top w:val="none" w:sz="0" w:space="0" w:color="auto"/>
                <w:left w:val="none" w:sz="0" w:space="0" w:color="auto"/>
                <w:bottom w:val="none" w:sz="0" w:space="0" w:color="auto"/>
                <w:right w:val="none" w:sz="0" w:space="0" w:color="auto"/>
              </w:divBdr>
            </w:div>
            <w:div w:id="1234269272">
              <w:marLeft w:val="0"/>
              <w:marRight w:val="0"/>
              <w:marTop w:val="0"/>
              <w:marBottom w:val="0"/>
              <w:divBdr>
                <w:top w:val="none" w:sz="0" w:space="0" w:color="auto"/>
                <w:left w:val="none" w:sz="0" w:space="0" w:color="auto"/>
                <w:bottom w:val="none" w:sz="0" w:space="0" w:color="auto"/>
                <w:right w:val="none" w:sz="0" w:space="0" w:color="auto"/>
              </w:divBdr>
            </w:div>
            <w:div w:id="156386749">
              <w:marLeft w:val="0"/>
              <w:marRight w:val="0"/>
              <w:marTop w:val="0"/>
              <w:marBottom w:val="0"/>
              <w:divBdr>
                <w:top w:val="none" w:sz="0" w:space="0" w:color="auto"/>
                <w:left w:val="none" w:sz="0" w:space="0" w:color="auto"/>
                <w:bottom w:val="none" w:sz="0" w:space="0" w:color="auto"/>
                <w:right w:val="none" w:sz="0" w:space="0" w:color="auto"/>
              </w:divBdr>
            </w:div>
            <w:div w:id="1953047100">
              <w:marLeft w:val="0"/>
              <w:marRight w:val="0"/>
              <w:marTop w:val="0"/>
              <w:marBottom w:val="0"/>
              <w:divBdr>
                <w:top w:val="none" w:sz="0" w:space="0" w:color="auto"/>
                <w:left w:val="none" w:sz="0" w:space="0" w:color="auto"/>
                <w:bottom w:val="none" w:sz="0" w:space="0" w:color="auto"/>
                <w:right w:val="none" w:sz="0" w:space="0" w:color="auto"/>
              </w:divBdr>
            </w:div>
            <w:div w:id="1882470371">
              <w:marLeft w:val="0"/>
              <w:marRight w:val="0"/>
              <w:marTop w:val="0"/>
              <w:marBottom w:val="0"/>
              <w:divBdr>
                <w:top w:val="none" w:sz="0" w:space="0" w:color="auto"/>
                <w:left w:val="none" w:sz="0" w:space="0" w:color="auto"/>
                <w:bottom w:val="none" w:sz="0" w:space="0" w:color="auto"/>
                <w:right w:val="none" w:sz="0" w:space="0" w:color="auto"/>
              </w:divBdr>
            </w:div>
            <w:div w:id="338316248">
              <w:marLeft w:val="0"/>
              <w:marRight w:val="0"/>
              <w:marTop w:val="0"/>
              <w:marBottom w:val="0"/>
              <w:divBdr>
                <w:top w:val="none" w:sz="0" w:space="0" w:color="auto"/>
                <w:left w:val="none" w:sz="0" w:space="0" w:color="auto"/>
                <w:bottom w:val="none" w:sz="0" w:space="0" w:color="auto"/>
                <w:right w:val="none" w:sz="0" w:space="0" w:color="auto"/>
              </w:divBdr>
            </w:div>
            <w:div w:id="1316573088">
              <w:marLeft w:val="0"/>
              <w:marRight w:val="0"/>
              <w:marTop w:val="0"/>
              <w:marBottom w:val="0"/>
              <w:divBdr>
                <w:top w:val="none" w:sz="0" w:space="0" w:color="auto"/>
                <w:left w:val="none" w:sz="0" w:space="0" w:color="auto"/>
                <w:bottom w:val="none" w:sz="0" w:space="0" w:color="auto"/>
                <w:right w:val="none" w:sz="0" w:space="0" w:color="auto"/>
              </w:divBdr>
            </w:div>
            <w:div w:id="1559629051">
              <w:marLeft w:val="0"/>
              <w:marRight w:val="0"/>
              <w:marTop w:val="0"/>
              <w:marBottom w:val="0"/>
              <w:divBdr>
                <w:top w:val="none" w:sz="0" w:space="0" w:color="auto"/>
                <w:left w:val="none" w:sz="0" w:space="0" w:color="auto"/>
                <w:bottom w:val="none" w:sz="0" w:space="0" w:color="auto"/>
                <w:right w:val="none" w:sz="0" w:space="0" w:color="auto"/>
              </w:divBdr>
            </w:div>
            <w:div w:id="1160003518">
              <w:marLeft w:val="0"/>
              <w:marRight w:val="0"/>
              <w:marTop w:val="0"/>
              <w:marBottom w:val="0"/>
              <w:divBdr>
                <w:top w:val="none" w:sz="0" w:space="0" w:color="auto"/>
                <w:left w:val="none" w:sz="0" w:space="0" w:color="auto"/>
                <w:bottom w:val="none" w:sz="0" w:space="0" w:color="auto"/>
                <w:right w:val="none" w:sz="0" w:space="0" w:color="auto"/>
              </w:divBdr>
            </w:div>
            <w:div w:id="1309630245">
              <w:marLeft w:val="0"/>
              <w:marRight w:val="0"/>
              <w:marTop w:val="0"/>
              <w:marBottom w:val="0"/>
              <w:divBdr>
                <w:top w:val="none" w:sz="0" w:space="0" w:color="auto"/>
                <w:left w:val="none" w:sz="0" w:space="0" w:color="auto"/>
                <w:bottom w:val="none" w:sz="0" w:space="0" w:color="auto"/>
                <w:right w:val="none" w:sz="0" w:space="0" w:color="auto"/>
              </w:divBdr>
            </w:div>
            <w:div w:id="1852261067">
              <w:marLeft w:val="0"/>
              <w:marRight w:val="0"/>
              <w:marTop w:val="0"/>
              <w:marBottom w:val="0"/>
              <w:divBdr>
                <w:top w:val="none" w:sz="0" w:space="0" w:color="auto"/>
                <w:left w:val="none" w:sz="0" w:space="0" w:color="auto"/>
                <w:bottom w:val="none" w:sz="0" w:space="0" w:color="auto"/>
                <w:right w:val="none" w:sz="0" w:space="0" w:color="auto"/>
              </w:divBdr>
            </w:div>
            <w:div w:id="1883202693">
              <w:marLeft w:val="0"/>
              <w:marRight w:val="0"/>
              <w:marTop w:val="0"/>
              <w:marBottom w:val="0"/>
              <w:divBdr>
                <w:top w:val="none" w:sz="0" w:space="0" w:color="auto"/>
                <w:left w:val="none" w:sz="0" w:space="0" w:color="auto"/>
                <w:bottom w:val="none" w:sz="0" w:space="0" w:color="auto"/>
                <w:right w:val="none" w:sz="0" w:space="0" w:color="auto"/>
              </w:divBdr>
            </w:div>
          </w:divsChild>
        </w:div>
        <w:div w:id="185605129">
          <w:marLeft w:val="0"/>
          <w:marRight w:val="0"/>
          <w:marTop w:val="0"/>
          <w:marBottom w:val="0"/>
          <w:divBdr>
            <w:top w:val="none" w:sz="0" w:space="0" w:color="auto"/>
            <w:left w:val="none" w:sz="0" w:space="0" w:color="auto"/>
            <w:bottom w:val="none" w:sz="0" w:space="0" w:color="auto"/>
            <w:right w:val="none" w:sz="0" w:space="0" w:color="auto"/>
          </w:divBdr>
          <w:divsChild>
            <w:div w:id="1474442461">
              <w:marLeft w:val="0"/>
              <w:marRight w:val="0"/>
              <w:marTop w:val="0"/>
              <w:marBottom w:val="0"/>
              <w:divBdr>
                <w:top w:val="none" w:sz="0" w:space="0" w:color="auto"/>
                <w:left w:val="none" w:sz="0" w:space="0" w:color="auto"/>
                <w:bottom w:val="none" w:sz="0" w:space="0" w:color="auto"/>
                <w:right w:val="none" w:sz="0" w:space="0" w:color="auto"/>
              </w:divBdr>
            </w:div>
            <w:div w:id="673996082">
              <w:marLeft w:val="0"/>
              <w:marRight w:val="0"/>
              <w:marTop w:val="0"/>
              <w:marBottom w:val="0"/>
              <w:divBdr>
                <w:top w:val="none" w:sz="0" w:space="0" w:color="auto"/>
                <w:left w:val="none" w:sz="0" w:space="0" w:color="auto"/>
                <w:bottom w:val="none" w:sz="0" w:space="0" w:color="auto"/>
                <w:right w:val="none" w:sz="0" w:space="0" w:color="auto"/>
              </w:divBdr>
            </w:div>
            <w:div w:id="1673415900">
              <w:marLeft w:val="0"/>
              <w:marRight w:val="0"/>
              <w:marTop w:val="0"/>
              <w:marBottom w:val="0"/>
              <w:divBdr>
                <w:top w:val="none" w:sz="0" w:space="0" w:color="auto"/>
                <w:left w:val="none" w:sz="0" w:space="0" w:color="auto"/>
                <w:bottom w:val="none" w:sz="0" w:space="0" w:color="auto"/>
                <w:right w:val="none" w:sz="0" w:space="0" w:color="auto"/>
              </w:divBdr>
            </w:div>
            <w:div w:id="1054429807">
              <w:marLeft w:val="0"/>
              <w:marRight w:val="0"/>
              <w:marTop w:val="0"/>
              <w:marBottom w:val="0"/>
              <w:divBdr>
                <w:top w:val="none" w:sz="0" w:space="0" w:color="auto"/>
                <w:left w:val="none" w:sz="0" w:space="0" w:color="auto"/>
                <w:bottom w:val="none" w:sz="0" w:space="0" w:color="auto"/>
                <w:right w:val="none" w:sz="0" w:space="0" w:color="auto"/>
              </w:divBdr>
            </w:div>
            <w:div w:id="470221286">
              <w:marLeft w:val="0"/>
              <w:marRight w:val="0"/>
              <w:marTop w:val="0"/>
              <w:marBottom w:val="0"/>
              <w:divBdr>
                <w:top w:val="none" w:sz="0" w:space="0" w:color="auto"/>
                <w:left w:val="none" w:sz="0" w:space="0" w:color="auto"/>
                <w:bottom w:val="none" w:sz="0" w:space="0" w:color="auto"/>
                <w:right w:val="none" w:sz="0" w:space="0" w:color="auto"/>
              </w:divBdr>
            </w:div>
            <w:div w:id="381908647">
              <w:marLeft w:val="0"/>
              <w:marRight w:val="0"/>
              <w:marTop w:val="0"/>
              <w:marBottom w:val="0"/>
              <w:divBdr>
                <w:top w:val="none" w:sz="0" w:space="0" w:color="auto"/>
                <w:left w:val="none" w:sz="0" w:space="0" w:color="auto"/>
                <w:bottom w:val="none" w:sz="0" w:space="0" w:color="auto"/>
                <w:right w:val="none" w:sz="0" w:space="0" w:color="auto"/>
              </w:divBdr>
            </w:div>
            <w:div w:id="230314238">
              <w:marLeft w:val="0"/>
              <w:marRight w:val="0"/>
              <w:marTop w:val="0"/>
              <w:marBottom w:val="0"/>
              <w:divBdr>
                <w:top w:val="none" w:sz="0" w:space="0" w:color="auto"/>
                <w:left w:val="none" w:sz="0" w:space="0" w:color="auto"/>
                <w:bottom w:val="none" w:sz="0" w:space="0" w:color="auto"/>
                <w:right w:val="none" w:sz="0" w:space="0" w:color="auto"/>
              </w:divBdr>
            </w:div>
            <w:div w:id="1074090059">
              <w:marLeft w:val="0"/>
              <w:marRight w:val="0"/>
              <w:marTop w:val="0"/>
              <w:marBottom w:val="0"/>
              <w:divBdr>
                <w:top w:val="none" w:sz="0" w:space="0" w:color="auto"/>
                <w:left w:val="none" w:sz="0" w:space="0" w:color="auto"/>
                <w:bottom w:val="none" w:sz="0" w:space="0" w:color="auto"/>
                <w:right w:val="none" w:sz="0" w:space="0" w:color="auto"/>
              </w:divBdr>
            </w:div>
            <w:div w:id="1709724852">
              <w:marLeft w:val="0"/>
              <w:marRight w:val="0"/>
              <w:marTop w:val="0"/>
              <w:marBottom w:val="0"/>
              <w:divBdr>
                <w:top w:val="none" w:sz="0" w:space="0" w:color="auto"/>
                <w:left w:val="none" w:sz="0" w:space="0" w:color="auto"/>
                <w:bottom w:val="none" w:sz="0" w:space="0" w:color="auto"/>
                <w:right w:val="none" w:sz="0" w:space="0" w:color="auto"/>
              </w:divBdr>
            </w:div>
            <w:div w:id="391316876">
              <w:marLeft w:val="0"/>
              <w:marRight w:val="0"/>
              <w:marTop w:val="0"/>
              <w:marBottom w:val="0"/>
              <w:divBdr>
                <w:top w:val="none" w:sz="0" w:space="0" w:color="auto"/>
                <w:left w:val="none" w:sz="0" w:space="0" w:color="auto"/>
                <w:bottom w:val="none" w:sz="0" w:space="0" w:color="auto"/>
                <w:right w:val="none" w:sz="0" w:space="0" w:color="auto"/>
              </w:divBdr>
            </w:div>
            <w:div w:id="1541429032">
              <w:marLeft w:val="0"/>
              <w:marRight w:val="0"/>
              <w:marTop w:val="0"/>
              <w:marBottom w:val="0"/>
              <w:divBdr>
                <w:top w:val="none" w:sz="0" w:space="0" w:color="auto"/>
                <w:left w:val="none" w:sz="0" w:space="0" w:color="auto"/>
                <w:bottom w:val="none" w:sz="0" w:space="0" w:color="auto"/>
                <w:right w:val="none" w:sz="0" w:space="0" w:color="auto"/>
              </w:divBdr>
            </w:div>
            <w:div w:id="835221905">
              <w:marLeft w:val="0"/>
              <w:marRight w:val="0"/>
              <w:marTop w:val="0"/>
              <w:marBottom w:val="0"/>
              <w:divBdr>
                <w:top w:val="none" w:sz="0" w:space="0" w:color="auto"/>
                <w:left w:val="none" w:sz="0" w:space="0" w:color="auto"/>
                <w:bottom w:val="none" w:sz="0" w:space="0" w:color="auto"/>
                <w:right w:val="none" w:sz="0" w:space="0" w:color="auto"/>
              </w:divBdr>
            </w:div>
            <w:div w:id="1516264699">
              <w:marLeft w:val="0"/>
              <w:marRight w:val="0"/>
              <w:marTop w:val="0"/>
              <w:marBottom w:val="0"/>
              <w:divBdr>
                <w:top w:val="none" w:sz="0" w:space="0" w:color="auto"/>
                <w:left w:val="none" w:sz="0" w:space="0" w:color="auto"/>
                <w:bottom w:val="none" w:sz="0" w:space="0" w:color="auto"/>
                <w:right w:val="none" w:sz="0" w:space="0" w:color="auto"/>
              </w:divBdr>
            </w:div>
            <w:div w:id="848645242">
              <w:marLeft w:val="0"/>
              <w:marRight w:val="0"/>
              <w:marTop w:val="0"/>
              <w:marBottom w:val="0"/>
              <w:divBdr>
                <w:top w:val="none" w:sz="0" w:space="0" w:color="auto"/>
                <w:left w:val="none" w:sz="0" w:space="0" w:color="auto"/>
                <w:bottom w:val="none" w:sz="0" w:space="0" w:color="auto"/>
                <w:right w:val="none" w:sz="0" w:space="0" w:color="auto"/>
              </w:divBdr>
            </w:div>
            <w:div w:id="214128092">
              <w:marLeft w:val="0"/>
              <w:marRight w:val="0"/>
              <w:marTop w:val="0"/>
              <w:marBottom w:val="0"/>
              <w:divBdr>
                <w:top w:val="none" w:sz="0" w:space="0" w:color="auto"/>
                <w:left w:val="none" w:sz="0" w:space="0" w:color="auto"/>
                <w:bottom w:val="none" w:sz="0" w:space="0" w:color="auto"/>
                <w:right w:val="none" w:sz="0" w:space="0" w:color="auto"/>
              </w:divBdr>
            </w:div>
            <w:div w:id="163516682">
              <w:marLeft w:val="0"/>
              <w:marRight w:val="0"/>
              <w:marTop w:val="0"/>
              <w:marBottom w:val="0"/>
              <w:divBdr>
                <w:top w:val="none" w:sz="0" w:space="0" w:color="auto"/>
                <w:left w:val="none" w:sz="0" w:space="0" w:color="auto"/>
                <w:bottom w:val="none" w:sz="0" w:space="0" w:color="auto"/>
                <w:right w:val="none" w:sz="0" w:space="0" w:color="auto"/>
              </w:divBdr>
            </w:div>
            <w:div w:id="718746836">
              <w:marLeft w:val="0"/>
              <w:marRight w:val="0"/>
              <w:marTop w:val="0"/>
              <w:marBottom w:val="0"/>
              <w:divBdr>
                <w:top w:val="none" w:sz="0" w:space="0" w:color="auto"/>
                <w:left w:val="none" w:sz="0" w:space="0" w:color="auto"/>
                <w:bottom w:val="none" w:sz="0" w:space="0" w:color="auto"/>
                <w:right w:val="none" w:sz="0" w:space="0" w:color="auto"/>
              </w:divBdr>
            </w:div>
            <w:div w:id="102119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972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&#65279;<?xml version="1.0" encoding="utf-8"?><Relationships xmlns="http://schemas.openxmlformats.org/package/2006/relationships"><Relationship Type="http://schemas.openxmlformats.org/officeDocument/2006/relationships/hyperlink" Target="https://www.justdigi.ee/sites/default/files/documents/2021-09/Riigikogus%20menetletavate%20eeln%c3%b5ude%20normitehnika%20eeskiri.pdf" TargetMode="External" Id="Rd4c8c4da6948457a" /></Relationship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tyles" Target="styles.xml" Id="rId3" /><Relationship Type="http://schemas.openxmlformats.org/officeDocument/2006/relationships/theme" Target="theme/theme1.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ntTable" Target="fontTable.xml" Id="rId6" /><Relationship Type="http://schemas.openxmlformats.org/officeDocument/2006/relationships/webSettings" Target="webSettings.xml" Id="rId5" /><Relationship Type="http://schemas.openxmlformats.org/officeDocument/2006/relationships/customXml" Target="../customXml/item4.xml" Id="rId10" /><Relationship Type="http://schemas.openxmlformats.org/officeDocument/2006/relationships/settings" Target="settings.xml" Id="rId4" /><Relationship Type="http://schemas.openxmlformats.org/officeDocument/2006/relationships/customXml" Target="../customXml/item3.xml" Id="rId9" /><Relationship Type="http://schemas.openxmlformats.org/officeDocument/2006/relationships/comments" Target="comments.xml" Id="Rea710cdd45684986" /><Relationship Type="http://schemas.microsoft.com/office/2011/relationships/people" Target="people.xml" Id="Re82d87b8ab674e26" /><Relationship Type="http://schemas.microsoft.com/office/2011/relationships/commentsExtended" Target="commentsExtended.xml" Id="R3d7489e4fa91449d" /><Relationship Type="http://schemas.microsoft.com/office/2016/09/relationships/commentsIds" Target="commentsIds.xml" Id="R40118315dd624d0a" /><Relationship Type="http://schemas.microsoft.com/office/2018/08/relationships/commentsExtensible" Target="commentsExtensible.xml" Id="R32336f67f2e1440f" /></Relationships>
</file>

<file path=word/theme/theme1.xml><?xml version="1.0" encoding="utf-8"?>
<a:theme xmlns:a="http://schemas.openxmlformats.org/drawingml/2006/main" xmlns:thm15="http://schemas.microsoft.com/office/thememl/2012/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BAF95F2-8413-441A-B809-60044BBC5CDC}">
  <ds:schemaRefs>
    <ds:schemaRef ds:uri="http://schemas.openxmlformats.org/officeDocument/2006/bibliography"/>
  </ds:schemaRefs>
</ds:datastoreItem>
</file>

<file path=customXml/itemProps2.xml><?xml version="1.0" encoding="utf-8"?>
<ds:datastoreItem xmlns:ds="http://schemas.openxmlformats.org/officeDocument/2006/customXml" ds:itemID="{6CE48681-CB57-47B9-8524-F656D64D6518}"/>
</file>

<file path=customXml/itemProps3.xml><?xml version="1.0" encoding="utf-8"?>
<ds:datastoreItem xmlns:ds="http://schemas.openxmlformats.org/officeDocument/2006/customXml" ds:itemID="{DC47119C-77F7-4869-ADEF-01CE7F46A99D}"/>
</file>

<file path=customXml/itemProps4.xml><?xml version="1.0" encoding="utf-8"?>
<ds:datastoreItem xmlns:ds="http://schemas.openxmlformats.org/officeDocument/2006/customXml" ds:itemID="{9D39059E-1D84-4E45-A100-72976655AD9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KeMIT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EnKS muutmise seaduse eelnõu</dc:title>
  <dc:subject/>
  <dc:creator>Anastasija Moskvitsjova</dc:creator>
  <dc:description/>
  <lastModifiedBy>Maarja-Liis Lall - JUSTDIGI</lastModifiedBy>
  <revision>31</revision>
  <dcterms:created xsi:type="dcterms:W3CDTF">2025-06-12T12:12:00.0000000Z</dcterms:created>
  <dcterms:modified xsi:type="dcterms:W3CDTF">2025-08-08T19:56:28.5647637Z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2025-05-07T07:56:34Z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e41697b3-c01f-4af2-8ac8-9776edc0415a</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0x0101003E579B56BAECA84AA24CE2339784D7AE</vt:lpwstr>
  </property>
  <property fmtid="{D5CDD505-2E9C-101B-9397-08002B2CF9AE}" pid="11" name="MediaServiceImageTags">
    <vt:lpwstr/>
  </property>
</Properties>
</file>